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EE9F5" w14:textId="2951C0EC" w:rsidR="00642BA6" w:rsidRDefault="00237B99">
      <w:pPr>
        <w:pStyle w:val="Corpsdetexte"/>
        <w:rPr>
          <w:rFonts w:ascii="Times New Roman"/>
          <w:sz w:val="64"/>
        </w:rPr>
      </w:pPr>
      <w:r>
        <w:rPr>
          <w:rFonts w:ascii="Times New Roman"/>
          <w:noProof/>
          <w:sz w:val="64"/>
        </w:rPr>
        <mc:AlternateContent>
          <mc:Choice Requires="wpg">
            <w:drawing>
              <wp:anchor distT="0" distB="0" distL="0" distR="0" simplePos="0" relativeHeight="487384576" behindDoc="1" locked="0" layoutInCell="1" allowOverlap="1" wp14:anchorId="15A340D0" wp14:editId="32FA2675">
                <wp:simplePos x="0" y="0"/>
                <wp:positionH relativeFrom="page">
                  <wp:posOffset>460375</wp:posOffset>
                </wp:positionH>
                <wp:positionV relativeFrom="page">
                  <wp:posOffset>460375</wp:posOffset>
                </wp:positionV>
                <wp:extent cx="6639559" cy="977138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39559" cy="9771380"/>
                          <a:chOff x="0" y="0"/>
                          <a:chExt cx="6639559" cy="9771380"/>
                        </a:xfrm>
                      </wpg:grpSpPr>
                      <wps:wsp>
                        <wps:cNvPr id="2" name="Graphic 2"/>
                        <wps:cNvSpPr/>
                        <wps:spPr>
                          <a:xfrm>
                            <a:off x="3189977" y="1775350"/>
                            <a:ext cx="223520" cy="290830"/>
                          </a:xfrm>
                          <a:custGeom>
                            <a:avLst/>
                            <a:gdLst/>
                            <a:ahLst/>
                            <a:cxnLst/>
                            <a:rect l="l" t="t" r="r" b="b"/>
                            <a:pathLst>
                              <a:path w="223520" h="290830">
                                <a:moveTo>
                                  <a:pt x="153746" y="0"/>
                                </a:moveTo>
                                <a:lnTo>
                                  <a:pt x="105028" y="6285"/>
                                </a:lnTo>
                                <a:lnTo>
                                  <a:pt x="62808" y="24822"/>
                                </a:lnTo>
                                <a:lnTo>
                                  <a:pt x="29572" y="55130"/>
                                </a:lnTo>
                                <a:lnTo>
                                  <a:pt x="7807" y="96728"/>
                                </a:lnTo>
                                <a:lnTo>
                                  <a:pt x="0" y="149136"/>
                                </a:lnTo>
                                <a:lnTo>
                                  <a:pt x="5994" y="194623"/>
                                </a:lnTo>
                                <a:lnTo>
                                  <a:pt x="23882" y="233494"/>
                                </a:lnTo>
                                <a:lnTo>
                                  <a:pt x="53522" y="263742"/>
                                </a:lnTo>
                                <a:lnTo>
                                  <a:pt x="94770" y="283361"/>
                                </a:lnTo>
                                <a:lnTo>
                                  <a:pt x="147485" y="290347"/>
                                </a:lnTo>
                                <a:lnTo>
                                  <a:pt x="171399" y="289218"/>
                                </a:lnTo>
                                <a:lnTo>
                                  <a:pt x="191870" y="286327"/>
                                </a:lnTo>
                                <a:lnTo>
                                  <a:pt x="208108" y="282417"/>
                                </a:lnTo>
                                <a:lnTo>
                                  <a:pt x="219328" y="278231"/>
                                </a:lnTo>
                                <a:lnTo>
                                  <a:pt x="210134" y="228104"/>
                                </a:lnTo>
                                <a:lnTo>
                                  <a:pt x="199075" y="231829"/>
                                </a:lnTo>
                                <a:lnTo>
                                  <a:pt x="185904" y="234735"/>
                                </a:lnTo>
                                <a:lnTo>
                                  <a:pt x="171477" y="236625"/>
                                </a:lnTo>
                                <a:lnTo>
                                  <a:pt x="156654" y="237299"/>
                                </a:lnTo>
                                <a:lnTo>
                                  <a:pt x="118834" y="230868"/>
                                </a:lnTo>
                                <a:lnTo>
                                  <a:pt x="90608" y="212490"/>
                                </a:lnTo>
                                <a:lnTo>
                                  <a:pt x="72954" y="183539"/>
                                </a:lnTo>
                                <a:lnTo>
                                  <a:pt x="66852" y="145389"/>
                                </a:lnTo>
                                <a:lnTo>
                                  <a:pt x="73771" y="104389"/>
                                </a:lnTo>
                                <a:lnTo>
                                  <a:pt x="92754" y="75296"/>
                                </a:lnTo>
                                <a:lnTo>
                                  <a:pt x="121138" y="57955"/>
                                </a:lnTo>
                                <a:lnTo>
                                  <a:pt x="156260" y="52209"/>
                                </a:lnTo>
                                <a:lnTo>
                                  <a:pt x="172542" y="53080"/>
                                </a:lnTo>
                                <a:lnTo>
                                  <a:pt x="186904" y="55402"/>
                                </a:lnTo>
                                <a:lnTo>
                                  <a:pt x="199310" y="58740"/>
                                </a:lnTo>
                                <a:lnTo>
                                  <a:pt x="209727" y="62661"/>
                                </a:lnTo>
                                <a:lnTo>
                                  <a:pt x="223100" y="12534"/>
                                </a:lnTo>
                                <a:lnTo>
                                  <a:pt x="212146" y="7929"/>
                                </a:lnTo>
                                <a:lnTo>
                                  <a:pt x="196567" y="3914"/>
                                </a:lnTo>
                                <a:lnTo>
                                  <a:pt x="176916" y="1076"/>
                                </a:lnTo>
                                <a:lnTo>
                                  <a:pt x="153746"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 name="Image 3"/>
                          <pic:cNvPicPr/>
                        </pic:nvPicPr>
                        <pic:blipFill>
                          <a:blip r:embed="rId8" cstate="print"/>
                          <a:stretch>
                            <a:fillRect/>
                          </a:stretch>
                        </pic:blipFill>
                        <pic:spPr>
                          <a:xfrm>
                            <a:off x="3433691" y="1869984"/>
                            <a:ext cx="180530" cy="194182"/>
                          </a:xfrm>
                          <a:prstGeom prst="rect">
                            <a:avLst/>
                          </a:prstGeom>
                        </pic:spPr>
                      </pic:pic>
                      <pic:pic xmlns:pic="http://schemas.openxmlformats.org/drawingml/2006/picture">
                        <pic:nvPicPr>
                          <pic:cNvPr id="4" name="Image 4"/>
                          <pic:cNvPicPr/>
                        </pic:nvPicPr>
                        <pic:blipFill>
                          <a:blip r:embed="rId9" cstate="print"/>
                          <a:stretch>
                            <a:fillRect/>
                          </a:stretch>
                        </pic:blipFill>
                        <pic:spPr>
                          <a:xfrm>
                            <a:off x="3642028" y="1873335"/>
                            <a:ext cx="155448" cy="187769"/>
                          </a:xfrm>
                          <a:prstGeom prst="rect">
                            <a:avLst/>
                          </a:prstGeom>
                        </pic:spPr>
                      </pic:pic>
                      <pic:pic xmlns:pic="http://schemas.openxmlformats.org/drawingml/2006/picture">
                        <pic:nvPicPr>
                          <pic:cNvPr id="5" name="Image 5"/>
                          <pic:cNvPicPr/>
                        </pic:nvPicPr>
                        <pic:blipFill>
                          <a:blip r:embed="rId10" cstate="print"/>
                          <a:stretch>
                            <a:fillRect/>
                          </a:stretch>
                        </pic:blipFill>
                        <pic:spPr>
                          <a:xfrm>
                            <a:off x="3826957" y="1870555"/>
                            <a:ext cx="128714" cy="193332"/>
                          </a:xfrm>
                          <a:prstGeom prst="rect">
                            <a:avLst/>
                          </a:prstGeom>
                        </pic:spPr>
                      </pic:pic>
                      <wps:wsp>
                        <wps:cNvPr id="6" name="Graphic 6"/>
                        <wps:cNvSpPr/>
                        <wps:spPr>
                          <a:xfrm>
                            <a:off x="3192068" y="1873338"/>
                            <a:ext cx="1138555" cy="582295"/>
                          </a:xfrm>
                          <a:custGeom>
                            <a:avLst/>
                            <a:gdLst/>
                            <a:ahLst/>
                            <a:cxnLst/>
                            <a:rect l="l" t="t" r="r" b="b"/>
                            <a:pathLst>
                              <a:path w="1138555" h="582295">
                                <a:moveTo>
                                  <a:pt x="193014" y="494576"/>
                                </a:moveTo>
                                <a:lnTo>
                                  <a:pt x="175310" y="444601"/>
                                </a:lnTo>
                                <a:lnTo>
                                  <a:pt x="120319" y="410603"/>
                                </a:lnTo>
                                <a:lnTo>
                                  <a:pt x="96647" y="401104"/>
                                </a:lnTo>
                                <a:lnTo>
                                  <a:pt x="80416" y="392315"/>
                                </a:lnTo>
                                <a:lnTo>
                                  <a:pt x="71081" y="382752"/>
                                </a:lnTo>
                                <a:lnTo>
                                  <a:pt x="68084" y="370903"/>
                                </a:lnTo>
                                <a:lnTo>
                                  <a:pt x="70612" y="360667"/>
                                </a:lnTo>
                                <a:lnTo>
                                  <a:pt x="78219" y="352005"/>
                                </a:lnTo>
                                <a:lnTo>
                                  <a:pt x="91008" y="345998"/>
                                </a:lnTo>
                                <a:lnTo>
                                  <a:pt x="109029" y="343750"/>
                                </a:lnTo>
                                <a:lnTo>
                                  <a:pt x="128104" y="345071"/>
                                </a:lnTo>
                                <a:lnTo>
                                  <a:pt x="144399" y="348399"/>
                                </a:lnTo>
                                <a:lnTo>
                                  <a:pt x="157632" y="352742"/>
                                </a:lnTo>
                                <a:lnTo>
                                  <a:pt x="167525" y="357124"/>
                                </a:lnTo>
                                <a:lnTo>
                                  <a:pt x="181724" y="306158"/>
                                </a:lnTo>
                                <a:lnTo>
                                  <a:pt x="167970" y="300583"/>
                                </a:lnTo>
                                <a:lnTo>
                                  <a:pt x="151587" y="296075"/>
                                </a:lnTo>
                                <a:lnTo>
                                  <a:pt x="132321" y="293065"/>
                                </a:lnTo>
                                <a:lnTo>
                                  <a:pt x="109867" y="291960"/>
                                </a:lnTo>
                                <a:lnTo>
                                  <a:pt x="65379" y="298386"/>
                                </a:lnTo>
                                <a:lnTo>
                                  <a:pt x="31851" y="316128"/>
                                </a:lnTo>
                                <a:lnTo>
                                  <a:pt x="10693" y="342887"/>
                                </a:lnTo>
                                <a:lnTo>
                                  <a:pt x="3327" y="376339"/>
                                </a:lnTo>
                                <a:lnTo>
                                  <a:pt x="8890" y="404317"/>
                                </a:lnTo>
                                <a:lnTo>
                                  <a:pt x="24650" y="427202"/>
                                </a:lnTo>
                                <a:lnTo>
                                  <a:pt x="49161" y="445554"/>
                                </a:lnTo>
                                <a:lnTo>
                                  <a:pt x="81038" y="459892"/>
                                </a:lnTo>
                                <a:lnTo>
                                  <a:pt x="102704" y="468503"/>
                                </a:lnTo>
                                <a:lnTo>
                                  <a:pt x="117348" y="477342"/>
                                </a:lnTo>
                                <a:lnTo>
                                  <a:pt x="125653" y="487273"/>
                                </a:lnTo>
                                <a:lnTo>
                                  <a:pt x="128270" y="499173"/>
                                </a:lnTo>
                                <a:lnTo>
                                  <a:pt x="125399" y="511695"/>
                                </a:lnTo>
                                <a:lnTo>
                                  <a:pt x="116878" y="521309"/>
                                </a:lnTo>
                                <a:lnTo>
                                  <a:pt x="102882" y="527481"/>
                                </a:lnTo>
                                <a:lnTo>
                                  <a:pt x="83553" y="529653"/>
                                </a:lnTo>
                                <a:lnTo>
                                  <a:pt x="63411" y="528142"/>
                                </a:lnTo>
                                <a:lnTo>
                                  <a:pt x="44335" y="524179"/>
                                </a:lnTo>
                                <a:lnTo>
                                  <a:pt x="27216" y="518553"/>
                                </a:lnTo>
                                <a:lnTo>
                                  <a:pt x="12941" y="512114"/>
                                </a:lnTo>
                                <a:lnTo>
                                  <a:pt x="0" y="564337"/>
                                </a:lnTo>
                                <a:lnTo>
                                  <a:pt x="14643" y="570788"/>
                                </a:lnTo>
                                <a:lnTo>
                                  <a:pt x="33782" y="576402"/>
                                </a:lnTo>
                                <a:lnTo>
                                  <a:pt x="55981" y="580377"/>
                                </a:lnTo>
                                <a:lnTo>
                                  <a:pt x="79794" y="581888"/>
                                </a:lnTo>
                                <a:lnTo>
                                  <a:pt x="130086" y="574890"/>
                                </a:lnTo>
                                <a:lnTo>
                                  <a:pt x="165392" y="555929"/>
                                </a:lnTo>
                                <a:lnTo>
                                  <a:pt x="186194" y="528129"/>
                                </a:lnTo>
                                <a:lnTo>
                                  <a:pt x="193014" y="494576"/>
                                </a:lnTo>
                                <a:close/>
                              </a:path>
                              <a:path w="1138555" h="582295">
                                <a:moveTo>
                                  <a:pt x="912317" y="152819"/>
                                </a:moveTo>
                                <a:lnTo>
                                  <a:pt x="835152" y="152819"/>
                                </a:lnTo>
                                <a:lnTo>
                                  <a:pt x="835152" y="108369"/>
                                </a:lnTo>
                                <a:lnTo>
                                  <a:pt x="904240" y="108369"/>
                                </a:lnTo>
                                <a:lnTo>
                                  <a:pt x="904240" y="74079"/>
                                </a:lnTo>
                                <a:lnTo>
                                  <a:pt x="835152" y="74079"/>
                                </a:lnTo>
                                <a:lnTo>
                                  <a:pt x="835152" y="34709"/>
                                </a:lnTo>
                                <a:lnTo>
                                  <a:pt x="908431" y="34709"/>
                                </a:lnTo>
                                <a:lnTo>
                                  <a:pt x="908431" y="419"/>
                                </a:lnTo>
                                <a:lnTo>
                                  <a:pt x="792797" y="419"/>
                                </a:lnTo>
                                <a:lnTo>
                                  <a:pt x="792797" y="34709"/>
                                </a:lnTo>
                                <a:lnTo>
                                  <a:pt x="792797" y="74079"/>
                                </a:lnTo>
                                <a:lnTo>
                                  <a:pt x="792797" y="108369"/>
                                </a:lnTo>
                                <a:lnTo>
                                  <a:pt x="792797" y="152819"/>
                                </a:lnTo>
                                <a:lnTo>
                                  <a:pt x="792797" y="188379"/>
                                </a:lnTo>
                                <a:lnTo>
                                  <a:pt x="912317" y="188379"/>
                                </a:lnTo>
                                <a:lnTo>
                                  <a:pt x="912317" y="152819"/>
                                </a:lnTo>
                                <a:close/>
                              </a:path>
                              <a:path w="1138555" h="582295">
                                <a:moveTo>
                                  <a:pt x="983894" y="12"/>
                                </a:moveTo>
                                <a:lnTo>
                                  <a:pt x="941552" y="12"/>
                                </a:lnTo>
                                <a:lnTo>
                                  <a:pt x="941552" y="187769"/>
                                </a:lnTo>
                                <a:lnTo>
                                  <a:pt x="983894" y="187769"/>
                                </a:lnTo>
                                <a:lnTo>
                                  <a:pt x="983894" y="12"/>
                                </a:lnTo>
                                <a:close/>
                              </a:path>
                              <a:path w="1138555" h="582295">
                                <a:moveTo>
                                  <a:pt x="1137945" y="152400"/>
                                </a:moveTo>
                                <a:lnTo>
                                  <a:pt x="1063282" y="152400"/>
                                </a:lnTo>
                                <a:lnTo>
                                  <a:pt x="1063282" y="0"/>
                                </a:lnTo>
                                <a:lnTo>
                                  <a:pt x="1020940" y="0"/>
                                </a:lnTo>
                                <a:lnTo>
                                  <a:pt x="1020940" y="152400"/>
                                </a:lnTo>
                                <a:lnTo>
                                  <a:pt x="1020940" y="187960"/>
                                </a:lnTo>
                                <a:lnTo>
                                  <a:pt x="1137945" y="187960"/>
                                </a:lnTo>
                                <a:lnTo>
                                  <a:pt x="113794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7" name="Image 7"/>
                          <pic:cNvPicPr/>
                        </pic:nvPicPr>
                        <pic:blipFill>
                          <a:blip r:embed="rId11" cstate="print"/>
                          <a:stretch>
                            <a:fillRect/>
                          </a:stretch>
                        </pic:blipFill>
                        <pic:spPr>
                          <a:xfrm>
                            <a:off x="3419341" y="2263267"/>
                            <a:ext cx="153238" cy="190830"/>
                          </a:xfrm>
                          <a:prstGeom prst="rect">
                            <a:avLst/>
                          </a:prstGeom>
                        </pic:spPr>
                      </pic:pic>
                      <pic:pic xmlns:pic="http://schemas.openxmlformats.org/drawingml/2006/picture">
                        <pic:nvPicPr>
                          <pic:cNvPr id="8" name="Image 8"/>
                          <pic:cNvPicPr/>
                        </pic:nvPicPr>
                        <pic:blipFill>
                          <a:blip r:embed="rId12" cstate="print"/>
                          <a:stretch>
                            <a:fillRect/>
                          </a:stretch>
                        </pic:blipFill>
                        <pic:spPr>
                          <a:xfrm>
                            <a:off x="3609310" y="2261885"/>
                            <a:ext cx="134823" cy="189153"/>
                          </a:xfrm>
                          <a:prstGeom prst="rect">
                            <a:avLst/>
                          </a:prstGeom>
                        </pic:spPr>
                      </pic:pic>
                      <pic:pic xmlns:pic="http://schemas.openxmlformats.org/drawingml/2006/picture">
                        <pic:nvPicPr>
                          <pic:cNvPr id="9" name="Image 9"/>
                          <pic:cNvPicPr/>
                        </pic:nvPicPr>
                        <pic:blipFill>
                          <a:blip r:embed="rId13" cstate="print"/>
                          <a:stretch>
                            <a:fillRect/>
                          </a:stretch>
                        </pic:blipFill>
                        <pic:spPr>
                          <a:xfrm>
                            <a:off x="3919854" y="2261884"/>
                            <a:ext cx="141820" cy="189153"/>
                          </a:xfrm>
                          <a:prstGeom prst="rect">
                            <a:avLst/>
                          </a:prstGeom>
                        </pic:spPr>
                      </pic:pic>
                      <pic:pic xmlns:pic="http://schemas.openxmlformats.org/drawingml/2006/picture">
                        <pic:nvPicPr>
                          <pic:cNvPr id="10" name="Image 10"/>
                          <pic:cNvPicPr/>
                        </pic:nvPicPr>
                        <pic:blipFill>
                          <a:blip r:embed="rId14" cstate="print"/>
                          <a:stretch>
                            <a:fillRect/>
                          </a:stretch>
                        </pic:blipFill>
                        <pic:spPr>
                          <a:xfrm>
                            <a:off x="3771403" y="2218985"/>
                            <a:ext cx="119519" cy="232054"/>
                          </a:xfrm>
                          <a:prstGeom prst="rect">
                            <a:avLst/>
                          </a:prstGeom>
                        </pic:spPr>
                      </pic:pic>
                      <wps:wsp>
                        <wps:cNvPr id="11" name="Graphic 11"/>
                        <wps:cNvSpPr/>
                        <wps:spPr>
                          <a:xfrm>
                            <a:off x="4085297" y="2263266"/>
                            <a:ext cx="199390" cy="188595"/>
                          </a:xfrm>
                          <a:custGeom>
                            <a:avLst/>
                            <a:gdLst/>
                            <a:ahLst/>
                            <a:cxnLst/>
                            <a:rect l="l" t="t" r="r" b="b"/>
                            <a:pathLst>
                              <a:path w="199390" h="188595">
                                <a:moveTo>
                                  <a:pt x="42341" y="0"/>
                                </a:moveTo>
                                <a:lnTo>
                                  <a:pt x="0" y="0"/>
                                </a:lnTo>
                                <a:lnTo>
                                  <a:pt x="0" y="187769"/>
                                </a:lnTo>
                                <a:lnTo>
                                  <a:pt x="42341" y="187769"/>
                                </a:lnTo>
                                <a:lnTo>
                                  <a:pt x="42341" y="0"/>
                                </a:lnTo>
                                <a:close/>
                              </a:path>
                              <a:path w="199390" h="188595">
                                <a:moveTo>
                                  <a:pt x="198894" y="152831"/>
                                </a:moveTo>
                                <a:lnTo>
                                  <a:pt x="121729" y="152831"/>
                                </a:lnTo>
                                <a:lnTo>
                                  <a:pt x="121729" y="108381"/>
                                </a:lnTo>
                                <a:lnTo>
                                  <a:pt x="190804" y="108381"/>
                                </a:lnTo>
                                <a:lnTo>
                                  <a:pt x="190804" y="74091"/>
                                </a:lnTo>
                                <a:lnTo>
                                  <a:pt x="121729" y="74091"/>
                                </a:lnTo>
                                <a:lnTo>
                                  <a:pt x="121729" y="34721"/>
                                </a:lnTo>
                                <a:lnTo>
                                  <a:pt x="194983" y="34721"/>
                                </a:lnTo>
                                <a:lnTo>
                                  <a:pt x="194983" y="431"/>
                                </a:lnTo>
                                <a:lnTo>
                                  <a:pt x="79362" y="431"/>
                                </a:lnTo>
                                <a:lnTo>
                                  <a:pt x="79362" y="34721"/>
                                </a:lnTo>
                                <a:lnTo>
                                  <a:pt x="79362" y="74091"/>
                                </a:lnTo>
                                <a:lnTo>
                                  <a:pt x="79362" y="108381"/>
                                </a:lnTo>
                                <a:lnTo>
                                  <a:pt x="79362" y="152831"/>
                                </a:lnTo>
                                <a:lnTo>
                                  <a:pt x="79362" y="188391"/>
                                </a:lnTo>
                                <a:lnTo>
                                  <a:pt x="198894" y="188391"/>
                                </a:lnTo>
                                <a:lnTo>
                                  <a:pt x="198894" y="152831"/>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5" cstate="print"/>
                          <a:stretch>
                            <a:fillRect/>
                          </a:stretch>
                        </pic:blipFill>
                        <pic:spPr>
                          <a:xfrm>
                            <a:off x="4313134" y="2263267"/>
                            <a:ext cx="153225" cy="190830"/>
                          </a:xfrm>
                          <a:prstGeom prst="rect">
                            <a:avLst/>
                          </a:prstGeom>
                        </pic:spPr>
                      </pic:pic>
                      <pic:pic xmlns:pic="http://schemas.openxmlformats.org/drawingml/2006/picture">
                        <pic:nvPicPr>
                          <pic:cNvPr id="13" name="Image 13"/>
                          <pic:cNvPicPr/>
                        </pic:nvPicPr>
                        <pic:blipFill>
                          <a:blip r:embed="rId16" cstate="print"/>
                          <a:stretch>
                            <a:fillRect/>
                          </a:stretch>
                        </pic:blipFill>
                        <pic:spPr>
                          <a:xfrm>
                            <a:off x="4503077" y="2261884"/>
                            <a:ext cx="141820" cy="189153"/>
                          </a:xfrm>
                          <a:prstGeom prst="rect">
                            <a:avLst/>
                          </a:prstGeom>
                        </pic:spPr>
                      </pic:pic>
                      <wps:wsp>
                        <wps:cNvPr id="14" name="Graphic 14"/>
                        <wps:cNvSpPr/>
                        <wps:spPr>
                          <a:xfrm>
                            <a:off x="3202944" y="2559394"/>
                            <a:ext cx="233679" cy="281940"/>
                          </a:xfrm>
                          <a:custGeom>
                            <a:avLst/>
                            <a:gdLst/>
                            <a:ahLst/>
                            <a:cxnLst/>
                            <a:rect l="l" t="t" r="r" b="b"/>
                            <a:pathLst>
                              <a:path w="233679" h="281940">
                                <a:moveTo>
                                  <a:pt x="233095" y="0"/>
                                </a:moveTo>
                                <a:lnTo>
                                  <a:pt x="174625" y="0"/>
                                </a:lnTo>
                                <a:lnTo>
                                  <a:pt x="174625" y="81902"/>
                                </a:lnTo>
                                <a:lnTo>
                                  <a:pt x="174878" y="113055"/>
                                </a:lnTo>
                                <a:lnTo>
                                  <a:pt x="175715" y="142836"/>
                                </a:lnTo>
                                <a:lnTo>
                                  <a:pt x="177255" y="171599"/>
                                </a:lnTo>
                                <a:lnTo>
                                  <a:pt x="179616" y="199694"/>
                                </a:lnTo>
                                <a:lnTo>
                                  <a:pt x="178803" y="199694"/>
                                </a:lnTo>
                                <a:lnTo>
                                  <a:pt x="157232" y="150664"/>
                                </a:lnTo>
                                <a:lnTo>
                                  <a:pt x="132842" y="103187"/>
                                </a:lnTo>
                                <a:lnTo>
                                  <a:pt x="74371" y="0"/>
                                </a:lnTo>
                                <a:lnTo>
                                  <a:pt x="0" y="0"/>
                                </a:lnTo>
                                <a:lnTo>
                                  <a:pt x="0" y="281584"/>
                                </a:lnTo>
                                <a:lnTo>
                                  <a:pt x="58470" y="281584"/>
                                </a:lnTo>
                                <a:lnTo>
                                  <a:pt x="58309" y="163421"/>
                                </a:lnTo>
                                <a:lnTo>
                                  <a:pt x="57796" y="132024"/>
                                </a:lnTo>
                                <a:lnTo>
                                  <a:pt x="56890" y="102192"/>
                                </a:lnTo>
                                <a:lnTo>
                                  <a:pt x="55549" y="73533"/>
                                </a:lnTo>
                                <a:lnTo>
                                  <a:pt x="57226" y="73533"/>
                                </a:lnTo>
                                <a:lnTo>
                                  <a:pt x="80410" y="124342"/>
                                </a:lnTo>
                                <a:lnTo>
                                  <a:pt x="106108" y="172961"/>
                                </a:lnTo>
                                <a:lnTo>
                                  <a:pt x="166268" y="281584"/>
                                </a:lnTo>
                                <a:lnTo>
                                  <a:pt x="233095" y="281584"/>
                                </a:lnTo>
                                <a:lnTo>
                                  <a:pt x="233095"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5" name="Image 15"/>
                          <pic:cNvPicPr/>
                        </pic:nvPicPr>
                        <pic:blipFill>
                          <a:blip r:embed="rId17" cstate="print"/>
                          <a:stretch>
                            <a:fillRect/>
                          </a:stretch>
                        </pic:blipFill>
                        <pic:spPr>
                          <a:xfrm>
                            <a:off x="3468650" y="2653202"/>
                            <a:ext cx="303072" cy="188060"/>
                          </a:xfrm>
                          <a:prstGeom prst="rect">
                            <a:avLst/>
                          </a:prstGeom>
                        </pic:spPr>
                      </pic:pic>
                      <wps:wsp>
                        <wps:cNvPr id="16" name="Graphic 16"/>
                        <wps:cNvSpPr/>
                        <wps:spPr>
                          <a:xfrm>
                            <a:off x="3794505" y="2653207"/>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17" name="Image 17"/>
                          <pic:cNvPicPr/>
                        </pic:nvPicPr>
                        <pic:blipFill>
                          <a:blip r:embed="rId18" cstate="print"/>
                          <a:stretch>
                            <a:fillRect/>
                          </a:stretch>
                        </pic:blipFill>
                        <pic:spPr>
                          <a:xfrm>
                            <a:off x="3864989" y="2649860"/>
                            <a:ext cx="180530" cy="194182"/>
                          </a:xfrm>
                          <a:prstGeom prst="rect">
                            <a:avLst/>
                          </a:prstGeom>
                        </pic:spPr>
                      </pic:pic>
                      <pic:pic xmlns:pic="http://schemas.openxmlformats.org/drawingml/2006/picture">
                        <pic:nvPicPr>
                          <pic:cNvPr id="18" name="Image 18"/>
                          <pic:cNvPicPr/>
                        </pic:nvPicPr>
                        <pic:blipFill>
                          <a:blip r:embed="rId19" cstate="print"/>
                          <a:stretch>
                            <a:fillRect/>
                          </a:stretch>
                        </pic:blipFill>
                        <pic:spPr>
                          <a:xfrm>
                            <a:off x="4073328" y="2653208"/>
                            <a:ext cx="155448" cy="187769"/>
                          </a:xfrm>
                          <a:prstGeom prst="rect">
                            <a:avLst/>
                          </a:prstGeom>
                        </pic:spPr>
                      </pic:pic>
                      <pic:pic xmlns:pic="http://schemas.openxmlformats.org/drawingml/2006/picture">
                        <pic:nvPicPr>
                          <pic:cNvPr id="19" name="Image 19"/>
                          <pic:cNvPicPr/>
                        </pic:nvPicPr>
                        <pic:blipFill>
                          <a:blip r:embed="rId20" cstate="print"/>
                          <a:stretch>
                            <a:fillRect/>
                          </a:stretch>
                        </pic:blipFill>
                        <pic:spPr>
                          <a:xfrm>
                            <a:off x="4252132" y="2653202"/>
                            <a:ext cx="171335" cy="187782"/>
                          </a:xfrm>
                          <a:prstGeom prst="rect">
                            <a:avLst/>
                          </a:prstGeom>
                        </pic:spPr>
                      </pic:pic>
                      <wps:wsp>
                        <wps:cNvPr id="20" name="Graphic 20"/>
                        <wps:cNvSpPr/>
                        <wps:spPr>
                          <a:xfrm>
                            <a:off x="4448480" y="2653207"/>
                            <a:ext cx="117475" cy="187960"/>
                          </a:xfrm>
                          <a:custGeom>
                            <a:avLst/>
                            <a:gdLst/>
                            <a:ahLst/>
                            <a:cxnLst/>
                            <a:rect l="l" t="t" r="r" b="b"/>
                            <a:pathLst>
                              <a:path w="117475" h="187960">
                                <a:moveTo>
                                  <a:pt x="117005" y="152400"/>
                                </a:moveTo>
                                <a:lnTo>
                                  <a:pt x="42341" y="152400"/>
                                </a:lnTo>
                                <a:lnTo>
                                  <a:pt x="42341" y="0"/>
                                </a:lnTo>
                                <a:lnTo>
                                  <a:pt x="0" y="0"/>
                                </a:lnTo>
                                <a:lnTo>
                                  <a:pt x="0" y="152400"/>
                                </a:lnTo>
                                <a:lnTo>
                                  <a:pt x="0" y="187960"/>
                                </a:lnTo>
                                <a:lnTo>
                                  <a:pt x="117005" y="187960"/>
                                </a:lnTo>
                                <a:lnTo>
                                  <a:pt x="117005"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21" cstate="print"/>
                          <a:stretch>
                            <a:fillRect/>
                          </a:stretch>
                        </pic:blipFill>
                        <pic:spPr>
                          <a:xfrm>
                            <a:off x="4636670" y="2662944"/>
                            <a:ext cx="126885" cy="180797"/>
                          </a:xfrm>
                          <a:prstGeom prst="rect">
                            <a:avLst/>
                          </a:prstGeom>
                        </pic:spPr>
                      </pic:pic>
                      <pic:pic xmlns:pic="http://schemas.openxmlformats.org/drawingml/2006/picture">
                        <pic:nvPicPr>
                          <pic:cNvPr id="22" name="Image 22"/>
                          <pic:cNvPicPr/>
                        </pic:nvPicPr>
                        <pic:blipFill>
                          <a:blip r:embed="rId22" cstate="print"/>
                          <a:stretch>
                            <a:fillRect/>
                          </a:stretch>
                        </pic:blipFill>
                        <pic:spPr>
                          <a:xfrm>
                            <a:off x="4786095" y="2715356"/>
                            <a:ext cx="224883" cy="128384"/>
                          </a:xfrm>
                          <a:prstGeom prst="rect">
                            <a:avLst/>
                          </a:prstGeom>
                        </pic:spPr>
                      </pic:pic>
                      <wps:wsp>
                        <wps:cNvPr id="23" name="Graphic 23"/>
                        <wps:cNvSpPr/>
                        <wps:spPr>
                          <a:xfrm>
                            <a:off x="3202940" y="2947250"/>
                            <a:ext cx="353695" cy="284480"/>
                          </a:xfrm>
                          <a:custGeom>
                            <a:avLst/>
                            <a:gdLst/>
                            <a:ahLst/>
                            <a:cxnLst/>
                            <a:rect l="l" t="t" r="r" b="b"/>
                            <a:pathLst>
                              <a:path w="353695" h="284480">
                                <a:moveTo>
                                  <a:pt x="202196" y="87731"/>
                                </a:moveTo>
                                <a:lnTo>
                                  <a:pt x="200088" y="67919"/>
                                </a:lnTo>
                                <a:lnTo>
                                  <a:pt x="194056" y="50139"/>
                                </a:lnTo>
                                <a:lnTo>
                                  <a:pt x="193103" y="48615"/>
                                </a:lnTo>
                                <a:lnTo>
                                  <a:pt x="193014" y="48463"/>
                                </a:lnTo>
                                <a:lnTo>
                                  <a:pt x="184569" y="34861"/>
                                </a:lnTo>
                                <a:lnTo>
                                  <a:pt x="172110" y="22567"/>
                                </a:lnTo>
                                <a:lnTo>
                                  <a:pt x="156260" y="12700"/>
                                </a:lnTo>
                                <a:lnTo>
                                  <a:pt x="139103" y="6489"/>
                                </a:lnTo>
                                <a:lnTo>
                                  <a:pt x="139103" y="89827"/>
                                </a:lnTo>
                                <a:lnTo>
                                  <a:pt x="135318" y="108927"/>
                                </a:lnTo>
                                <a:lnTo>
                                  <a:pt x="124434" y="123253"/>
                                </a:lnTo>
                                <a:lnTo>
                                  <a:pt x="107200" y="132245"/>
                                </a:lnTo>
                                <a:lnTo>
                                  <a:pt x="84366" y="135369"/>
                                </a:lnTo>
                                <a:lnTo>
                                  <a:pt x="74764" y="135369"/>
                                </a:lnTo>
                                <a:lnTo>
                                  <a:pt x="68516" y="134950"/>
                                </a:lnTo>
                                <a:lnTo>
                                  <a:pt x="63068" y="133692"/>
                                </a:lnTo>
                                <a:lnTo>
                                  <a:pt x="63068" y="50546"/>
                                </a:lnTo>
                                <a:lnTo>
                                  <a:pt x="67297" y="49695"/>
                                </a:lnTo>
                                <a:lnTo>
                                  <a:pt x="73050" y="49034"/>
                                </a:lnTo>
                                <a:lnTo>
                                  <a:pt x="80289" y="48615"/>
                                </a:lnTo>
                                <a:lnTo>
                                  <a:pt x="88976" y="48463"/>
                                </a:lnTo>
                                <a:lnTo>
                                  <a:pt x="110388" y="51282"/>
                                </a:lnTo>
                                <a:lnTo>
                                  <a:pt x="126111" y="59436"/>
                                </a:lnTo>
                                <a:lnTo>
                                  <a:pt x="135801" y="72440"/>
                                </a:lnTo>
                                <a:lnTo>
                                  <a:pt x="139103" y="89827"/>
                                </a:lnTo>
                                <a:lnTo>
                                  <a:pt x="139103" y="6489"/>
                                </a:lnTo>
                                <a:lnTo>
                                  <a:pt x="136766" y="5638"/>
                                </a:lnTo>
                                <a:lnTo>
                                  <a:pt x="113423" y="1409"/>
                                </a:lnTo>
                                <a:lnTo>
                                  <a:pt x="86055" y="0"/>
                                </a:lnTo>
                                <a:lnTo>
                                  <a:pt x="58978" y="444"/>
                                </a:lnTo>
                                <a:lnTo>
                                  <a:pt x="35814" y="1676"/>
                                </a:lnTo>
                                <a:lnTo>
                                  <a:pt x="16256" y="3530"/>
                                </a:lnTo>
                                <a:lnTo>
                                  <a:pt x="0" y="5854"/>
                                </a:lnTo>
                                <a:lnTo>
                                  <a:pt x="0" y="283667"/>
                                </a:lnTo>
                                <a:lnTo>
                                  <a:pt x="63068" y="283667"/>
                                </a:lnTo>
                                <a:lnTo>
                                  <a:pt x="63068" y="182575"/>
                                </a:lnTo>
                                <a:lnTo>
                                  <a:pt x="68922" y="183819"/>
                                </a:lnTo>
                                <a:lnTo>
                                  <a:pt x="76441" y="184251"/>
                                </a:lnTo>
                                <a:lnTo>
                                  <a:pt x="84810" y="184251"/>
                                </a:lnTo>
                                <a:lnTo>
                                  <a:pt x="136499" y="176936"/>
                                </a:lnTo>
                                <a:lnTo>
                                  <a:pt x="176288" y="154584"/>
                                </a:lnTo>
                                <a:lnTo>
                                  <a:pt x="190703" y="135369"/>
                                </a:lnTo>
                                <a:lnTo>
                                  <a:pt x="195668" y="125704"/>
                                </a:lnTo>
                                <a:lnTo>
                                  <a:pt x="200558" y="107645"/>
                                </a:lnTo>
                                <a:lnTo>
                                  <a:pt x="202196" y="87731"/>
                                </a:lnTo>
                                <a:close/>
                              </a:path>
                              <a:path w="353695" h="284480">
                                <a:moveTo>
                                  <a:pt x="353326" y="248716"/>
                                </a:moveTo>
                                <a:lnTo>
                                  <a:pt x="276161" y="248716"/>
                                </a:lnTo>
                                <a:lnTo>
                                  <a:pt x="276161" y="204266"/>
                                </a:lnTo>
                                <a:lnTo>
                                  <a:pt x="345249" y="204266"/>
                                </a:lnTo>
                                <a:lnTo>
                                  <a:pt x="345249" y="169976"/>
                                </a:lnTo>
                                <a:lnTo>
                                  <a:pt x="276161" y="169976"/>
                                </a:lnTo>
                                <a:lnTo>
                                  <a:pt x="276161" y="130606"/>
                                </a:lnTo>
                                <a:lnTo>
                                  <a:pt x="349440" y="130606"/>
                                </a:lnTo>
                                <a:lnTo>
                                  <a:pt x="349440" y="96316"/>
                                </a:lnTo>
                                <a:lnTo>
                                  <a:pt x="233807" y="96316"/>
                                </a:lnTo>
                                <a:lnTo>
                                  <a:pt x="233807" y="130606"/>
                                </a:lnTo>
                                <a:lnTo>
                                  <a:pt x="233807" y="169976"/>
                                </a:lnTo>
                                <a:lnTo>
                                  <a:pt x="233807" y="204266"/>
                                </a:lnTo>
                                <a:lnTo>
                                  <a:pt x="233807" y="248716"/>
                                </a:lnTo>
                                <a:lnTo>
                                  <a:pt x="233807" y="284276"/>
                                </a:lnTo>
                                <a:lnTo>
                                  <a:pt x="353326" y="284276"/>
                                </a:lnTo>
                                <a:lnTo>
                                  <a:pt x="353326" y="248716"/>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4" name="Image 24"/>
                          <pic:cNvPicPr/>
                        </pic:nvPicPr>
                        <pic:blipFill>
                          <a:blip r:embed="rId23" cstate="print"/>
                          <a:stretch>
                            <a:fillRect/>
                          </a:stretch>
                        </pic:blipFill>
                        <pic:spPr>
                          <a:xfrm>
                            <a:off x="3585207" y="3040371"/>
                            <a:ext cx="286627" cy="193332"/>
                          </a:xfrm>
                          <a:prstGeom prst="rect">
                            <a:avLst/>
                          </a:prstGeom>
                        </pic:spPr>
                      </pic:pic>
                      <pic:pic xmlns:pic="http://schemas.openxmlformats.org/drawingml/2006/picture">
                        <pic:nvPicPr>
                          <pic:cNvPr id="25" name="Image 25"/>
                          <pic:cNvPicPr/>
                        </pic:nvPicPr>
                        <pic:blipFill>
                          <a:blip r:embed="rId24" cstate="print"/>
                          <a:stretch>
                            <a:fillRect/>
                          </a:stretch>
                        </pic:blipFill>
                        <pic:spPr>
                          <a:xfrm>
                            <a:off x="3892146" y="3039790"/>
                            <a:ext cx="180530" cy="194182"/>
                          </a:xfrm>
                          <a:prstGeom prst="rect">
                            <a:avLst/>
                          </a:prstGeom>
                        </pic:spPr>
                      </pic:pic>
                      <pic:pic xmlns:pic="http://schemas.openxmlformats.org/drawingml/2006/picture">
                        <pic:nvPicPr>
                          <pic:cNvPr id="26" name="Image 26"/>
                          <pic:cNvPicPr/>
                        </pic:nvPicPr>
                        <pic:blipFill>
                          <a:blip r:embed="rId25" cstate="print"/>
                          <a:stretch>
                            <a:fillRect/>
                          </a:stretch>
                        </pic:blipFill>
                        <pic:spPr>
                          <a:xfrm>
                            <a:off x="4100483" y="3043143"/>
                            <a:ext cx="155448" cy="187769"/>
                          </a:xfrm>
                          <a:prstGeom prst="rect">
                            <a:avLst/>
                          </a:prstGeom>
                        </pic:spPr>
                      </pic:pic>
                      <pic:pic xmlns:pic="http://schemas.openxmlformats.org/drawingml/2006/picture">
                        <pic:nvPicPr>
                          <pic:cNvPr id="27" name="Image 27"/>
                          <pic:cNvPicPr/>
                        </pic:nvPicPr>
                        <pic:blipFill>
                          <a:blip r:embed="rId26" cstate="print"/>
                          <a:stretch>
                            <a:fillRect/>
                          </a:stretch>
                        </pic:blipFill>
                        <pic:spPr>
                          <a:xfrm>
                            <a:off x="4292667" y="3043143"/>
                            <a:ext cx="155448" cy="187769"/>
                          </a:xfrm>
                          <a:prstGeom prst="rect">
                            <a:avLst/>
                          </a:prstGeom>
                        </pic:spPr>
                      </pic:pic>
                      <wps:wsp>
                        <wps:cNvPr id="28" name="Graphic 28"/>
                        <wps:cNvSpPr/>
                        <wps:spPr>
                          <a:xfrm>
                            <a:off x="4485106" y="3043567"/>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33" y="34290"/>
                                </a:lnTo>
                                <a:lnTo>
                                  <a:pt x="115633"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29" name="Image 29"/>
                          <pic:cNvPicPr/>
                        </pic:nvPicPr>
                        <pic:blipFill>
                          <a:blip r:embed="rId27" cstate="print"/>
                          <a:stretch>
                            <a:fillRect/>
                          </a:stretch>
                        </pic:blipFill>
                        <pic:spPr>
                          <a:xfrm>
                            <a:off x="4626326" y="3040371"/>
                            <a:ext cx="128714" cy="193332"/>
                          </a:xfrm>
                          <a:prstGeom prst="rect">
                            <a:avLst/>
                          </a:prstGeom>
                        </pic:spPr>
                      </pic:pic>
                      <wps:wsp>
                        <wps:cNvPr id="30" name="Graphic 30"/>
                        <wps:cNvSpPr/>
                        <wps:spPr>
                          <a:xfrm>
                            <a:off x="3203346" y="3339274"/>
                            <a:ext cx="232410" cy="281940"/>
                          </a:xfrm>
                          <a:custGeom>
                            <a:avLst/>
                            <a:gdLst/>
                            <a:ahLst/>
                            <a:cxnLst/>
                            <a:rect l="l" t="t" r="r" b="b"/>
                            <a:pathLst>
                              <a:path w="232410" h="281940">
                                <a:moveTo>
                                  <a:pt x="231863" y="0"/>
                                </a:moveTo>
                                <a:lnTo>
                                  <a:pt x="168363" y="0"/>
                                </a:lnTo>
                                <a:lnTo>
                                  <a:pt x="168363" y="107950"/>
                                </a:lnTo>
                                <a:lnTo>
                                  <a:pt x="63512" y="107950"/>
                                </a:lnTo>
                                <a:lnTo>
                                  <a:pt x="63512" y="0"/>
                                </a:lnTo>
                                <a:lnTo>
                                  <a:pt x="0" y="0"/>
                                </a:lnTo>
                                <a:lnTo>
                                  <a:pt x="0" y="107950"/>
                                </a:lnTo>
                                <a:lnTo>
                                  <a:pt x="0" y="163830"/>
                                </a:lnTo>
                                <a:lnTo>
                                  <a:pt x="0" y="281940"/>
                                </a:lnTo>
                                <a:lnTo>
                                  <a:pt x="63512" y="281940"/>
                                </a:lnTo>
                                <a:lnTo>
                                  <a:pt x="63512" y="163830"/>
                                </a:lnTo>
                                <a:lnTo>
                                  <a:pt x="168363" y="163830"/>
                                </a:lnTo>
                                <a:lnTo>
                                  <a:pt x="168363" y="281940"/>
                                </a:lnTo>
                                <a:lnTo>
                                  <a:pt x="231863" y="281940"/>
                                </a:lnTo>
                                <a:lnTo>
                                  <a:pt x="231863" y="163830"/>
                                </a:lnTo>
                                <a:lnTo>
                                  <a:pt x="231863" y="107950"/>
                                </a:lnTo>
                                <a:lnTo>
                                  <a:pt x="231863"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1" name="Image 31"/>
                          <pic:cNvPicPr/>
                        </pic:nvPicPr>
                        <pic:blipFill>
                          <a:blip r:embed="rId28" cstate="print"/>
                          <a:stretch>
                            <a:fillRect/>
                          </a:stretch>
                        </pic:blipFill>
                        <pic:spPr>
                          <a:xfrm>
                            <a:off x="3468232" y="3433075"/>
                            <a:ext cx="171323" cy="187769"/>
                          </a:xfrm>
                          <a:prstGeom prst="rect">
                            <a:avLst/>
                          </a:prstGeom>
                        </pic:spPr>
                      </pic:pic>
                      <pic:pic xmlns:pic="http://schemas.openxmlformats.org/drawingml/2006/picture">
                        <pic:nvPicPr>
                          <pic:cNvPr id="32" name="Image 32"/>
                          <pic:cNvPicPr/>
                        </pic:nvPicPr>
                        <pic:blipFill>
                          <a:blip r:embed="rId29" cstate="print"/>
                          <a:stretch>
                            <a:fillRect/>
                          </a:stretch>
                        </pic:blipFill>
                        <pic:spPr>
                          <a:xfrm>
                            <a:off x="3664310" y="3433080"/>
                            <a:ext cx="155460" cy="187769"/>
                          </a:xfrm>
                          <a:prstGeom prst="rect">
                            <a:avLst/>
                          </a:prstGeom>
                        </pic:spPr>
                      </pic:pic>
                      <pic:pic xmlns:pic="http://schemas.openxmlformats.org/drawingml/2006/picture">
                        <pic:nvPicPr>
                          <pic:cNvPr id="33" name="Image 33"/>
                          <pic:cNvPicPr/>
                        </pic:nvPicPr>
                        <pic:blipFill>
                          <a:blip r:embed="rId30" cstate="print"/>
                          <a:stretch>
                            <a:fillRect/>
                          </a:stretch>
                        </pic:blipFill>
                        <pic:spPr>
                          <a:xfrm>
                            <a:off x="3856502" y="3431694"/>
                            <a:ext cx="166027" cy="191109"/>
                          </a:xfrm>
                          <a:prstGeom prst="rect">
                            <a:avLst/>
                          </a:prstGeom>
                        </pic:spPr>
                      </pic:pic>
                      <wps:wsp>
                        <wps:cNvPr id="34" name="Graphic 34"/>
                        <wps:cNvSpPr/>
                        <wps:spPr>
                          <a:xfrm>
                            <a:off x="4050626" y="3433076"/>
                            <a:ext cx="42545" cy="187960"/>
                          </a:xfrm>
                          <a:custGeom>
                            <a:avLst/>
                            <a:gdLst/>
                            <a:ahLst/>
                            <a:cxnLst/>
                            <a:rect l="l" t="t" r="r" b="b"/>
                            <a:pathLst>
                              <a:path w="42545" h="187960">
                                <a:moveTo>
                                  <a:pt x="42354" y="0"/>
                                </a:moveTo>
                                <a:lnTo>
                                  <a:pt x="0" y="0"/>
                                </a:lnTo>
                                <a:lnTo>
                                  <a:pt x="0" y="187769"/>
                                </a:lnTo>
                                <a:lnTo>
                                  <a:pt x="42354" y="187769"/>
                                </a:lnTo>
                                <a:lnTo>
                                  <a:pt x="42354" y="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5" name="Image 35"/>
                          <pic:cNvPicPr/>
                        </pic:nvPicPr>
                        <pic:blipFill>
                          <a:blip r:embed="rId31" cstate="print"/>
                          <a:stretch>
                            <a:fillRect/>
                          </a:stretch>
                        </pic:blipFill>
                        <pic:spPr>
                          <a:xfrm>
                            <a:off x="4121095" y="3430314"/>
                            <a:ext cx="335086" cy="193598"/>
                          </a:xfrm>
                          <a:prstGeom prst="rect">
                            <a:avLst/>
                          </a:prstGeom>
                        </pic:spPr>
                      </pic:pic>
                      <pic:pic xmlns:pic="http://schemas.openxmlformats.org/drawingml/2006/picture">
                        <pic:nvPicPr>
                          <pic:cNvPr id="36" name="Image 36"/>
                          <pic:cNvPicPr/>
                        </pic:nvPicPr>
                        <pic:blipFill>
                          <a:blip r:embed="rId32" cstate="print"/>
                          <a:stretch>
                            <a:fillRect/>
                          </a:stretch>
                        </pic:blipFill>
                        <pic:spPr>
                          <a:xfrm>
                            <a:off x="4480933" y="3431691"/>
                            <a:ext cx="134835" cy="189153"/>
                          </a:xfrm>
                          <a:prstGeom prst="rect">
                            <a:avLst/>
                          </a:prstGeom>
                        </pic:spPr>
                      </pic:pic>
                      <pic:pic xmlns:pic="http://schemas.openxmlformats.org/drawingml/2006/picture">
                        <pic:nvPicPr>
                          <pic:cNvPr id="37" name="Image 37"/>
                          <pic:cNvPicPr/>
                        </pic:nvPicPr>
                        <pic:blipFill>
                          <a:blip r:embed="rId33" cstate="print"/>
                          <a:stretch>
                            <a:fillRect/>
                          </a:stretch>
                        </pic:blipFill>
                        <pic:spPr>
                          <a:xfrm>
                            <a:off x="4643038" y="3388795"/>
                            <a:ext cx="119519" cy="232054"/>
                          </a:xfrm>
                          <a:prstGeom prst="rect">
                            <a:avLst/>
                          </a:prstGeom>
                        </pic:spPr>
                      </pic:pic>
                      <wps:wsp>
                        <wps:cNvPr id="38" name="Graphic 38"/>
                        <wps:cNvSpPr/>
                        <wps:spPr>
                          <a:xfrm>
                            <a:off x="4791761" y="3433508"/>
                            <a:ext cx="120014" cy="187960"/>
                          </a:xfrm>
                          <a:custGeom>
                            <a:avLst/>
                            <a:gdLst/>
                            <a:ahLst/>
                            <a:cxnLst/>
                            <a:rect l="l" t="t" r="r" b="b"/>
                            <a:pathLst>
                              <a:path w="120014" h="187960">
                                <a:moveTo>
                                  <a:pt x="119519" y="152400"/>
                                </a:moveTo>
                                <a:lnTo>
                                  <a:pt x="42354" y="152400"/>
                                </a:lnTo>
                                <a:lnTo>
                                  <a:pt x="42354" y="107950"/>
                                </a:lnTo>
                                <a:lnTo>
                                  <a:pt x="111442" y="107950"/>
                                </a:lnTo>
                                <a:lnTo>
                                  <a:pt x="111442" y="73660"/>
                                </a:lnTo>
                                <a:lnTo>
                                  <a:pt x="42354" y="73660"/>
                                </a:lnTo>
                                <a:lnTo>
                                  <a:pt x="42354" y="34290"/>
                                </a:lnTo>
                                <a:lnTo>
                                  <a:pt x="115620" y="34290"/>
                                </a:lnTo>
                                <a:lnTo>
                                  <a:pt x="115620" y="0"/>
                                </a:lnTo>
                                <a:lnTo>
                                  <a:pt x="0" y="0"/>
                                </a:lnTo>
                                <a:lnTo>
                                  <a:pt x="0" y="34290"/>
                                </a:lnTo>
                                <a:lnTo>
                                  <a:pt x="0" y="73660"/>
                                </a:lnTo>
                                <a:lnTo>
                                  <a:pt x="0" y="107950"/>
                                </a:lnTo>
                                <a:lnTo>
                                  <a:pt x="0" y="152400"/>
                                </a:lnTo>
                                <a:lnTo>
                                  <a:pt x="0" y="187960"/>
                                </a:lnTo>
                                <a:lnTo>
                                  <a:pt x="119519" y="187960"/>
                                </a:lnTo>
                                <a:lnTo>
                                  <a:pt x="119519" y="152400"/>
                                </a:lnTo>
                                <a:close/>
                              </a:path>
                            </a:pathLst>
                          </a:custGeom>
                          <a:solidFill>
                            <a:srgbClr val="E92527"/>
                          </a:solidFill>
                        </wps:spPr>
                        <wps:bodyPr wrap="square" lIns="0" tIns="0" rIns="0" bIns="0" rtlCol="0">
                          <a:prstTxWarp prst="textNoShape">
                            <a:avLst/>
                          </a:prstTxWarp>
                          <a:noAutofit/>
                        </wps:bodyPr>
                      </wps:wsp>
                      <pic:pic xmlns:pic="http://schemas.openxmlformats.org/drawingml/2006/picture">
                        <pic:nvPicPr>
                          <pic:cNvPr id="39" name="Image 39"/>
                          <pic:cNvPicPr/>
                        </pic:nvPicPr>
                        <pic:blipFill>
                          <a:blip r:embed="rId34" cstate="print"/>
                          <a:stretch>
                            <a:fillRect/>
                          </a:stretch>
                        </pic:blipFill>
                        <pic:spPr>
                          <a:xfrm>
                            <a:off x="4932972" y="3430309"/>
                            <a:ext cx="128727" cy="193319"/>
                          </a:xfrm>
                          <a:prstGeom prst="rect">
                            <a:avLst/>
                          </a:prstGeom>
                        </pic:spPr>
                      </pic:pic>
                      <wps:wsp>
                        <wps:cNvPr id="40" name="Graphic 40"/>
                        <wps:cNvSpPr/>
                        <wps:spPr>
                          <a:xfrm>
                            <a:off x="2986100" y="1765388"/>
                            <a:ext cx="128270" cy="1852295"/>
                          </a:xfrm>
                          <a:custGeom>
                            <a:avLst/>
                            <a:gdLst/>
                            <a:ahLst/>
                            <a:cxnLst/>
                            <a:rect l="l" t="t" r="r" b="b"/>
                            <a:pathLst>
                              <a:path w="128270" h="1852295">
                                <a:moveTo>
                                  <a:pt x="128231" y="0"/>
                                </a:moveTo>
                                <a:lnTo>
                                  <a:pt x="0" y="0"/>
                                </a:lnTo>
                                <a:lnTo>
                                  <a:pt x="0" y="1852206"/>
                                </a:lnTo>
                                <a:lnTo>
                                  <a:pt x="128231" y="1852206"/>
                                </a:lnTo>
                                <a:lnTo>
                                  <a:pt x="128231" y="0"/>
                                </a:lnTo>
                                <a:close/>
                              </a:path>
                            </a:pathLst>
                          </a:custGeom>
                          <a:solidFill>
                            <a:srgbClr val="F9ED38"/>
                          </a:solidFill>
                        </wps:spPr>
                        <wps:bodyPr wrap="square" lIns="0" tIns="0" rIns="0" bIns="0" rtlCol="0">
                          <a:prstTxWarp prst="textNoShape">
                            <a:avLst/>
                          </a:prstTxWarp>
                          <a:noAutofit/>
                        </wps:bodyPr>
                      </wps:wsp>
                      <wps:wsp>
                        <wps:cNvPr id="41" name="Graphic 41"/>
                        <wps:cNvSpPr/>
                        <wps:spPr>
                          <a:xfrm>
                            <a:off x="1577556" y="1683511"/>
                            <a:ext cx="1337310" cy="1826895"/>
                          </a:xfrm>
                          <a:custGeom>
                            <a:avLst/>
                            <a:gdLst/>
                            <a:ahLst/>
                            <a:cxnLst/>
                            <a:rect l="l" t="t" r="r" b="b"/>
                            <a:pathLst>
                              <a:path w="1337310" h="1826895">
                                <a:moveTo>
                                  <a:pt x="897890" y="157480"/>
                                </a:moveTo>
                                <a:lnTo>
                                  <a:pt x="889863" y="107708"/>
                                </a:lnTo>
                                <a:lnTo>
                                  <a:pt x="867524" y="64477"/>
                                </a:lnTo>
                                <a:lnTo>
                                  <a:pt x="833437" y="30391"/>
                                </a:lnTo>
                                <a:lnTo>
                                  <a:pt x="790219" y="8026"/>
                                </a:lnTo>
                                <a:lnTo>
                                  <a:pt x="740435" y="0"/>
                                </a:lnTo>
                                <a:lnTo>
                                  <a:pt x="690651" y="8026"/>
                                </a:lnTo>
                                <a:lnTo>
                                  <a:pt x="647433" y="30391"/>
                                </a:lnTo>
                                <a:lnTo>
                                  <a:pt x="613346" y="64477"/>
                                </a:lnTo>
                                <a:lnTo>
                                  <a:pt x="590994" y="107708"/>
                                </a:lnTo>
                                <a:lnTo>
                                  <a:pt x="582968" y="157480"/>
                                </a:lnTo>
                                <a:lnTo>
                                  <a:pt x="590994" y="207264"/>
                                </a:lnTo>
                                <a:lnTo>
                                  <a:pt x="613346" y="250494"/>
                                </a:lnTo>
                                <a:lnTo>
                                  <a:pt x="647433" y="284568"/>
                                </a:lnTo>
                                <a:lnTo>
                                  <a:pt x="690651" y="306920"/>
                                </a:lnTo>
                                <a:lnTo>
                                  <a:pt x="740435" y="314947"/>
                                </a:lnTo>
                                <a:lnTo>
                                  <a:pt x="790219" y="306920"/>
                                </a:lnTo>
                                <a:lnTo>
                                  <a:pt x="833437" y="284568"/>
                                </a:lnTo>
                                <a:lnTo>
                                  <a:pt x="867524" y="250494"/>
                                </a:lnTo>
                                <a:lnTo>
                                  <a:pt x="889863" y="207264"/>
                                </a:lnTo>
                                <a:lnTo>
                                  <a:pt x="897890" y="157480"/>
                                </a:lnTo>
                                <a:close/>
                              </a:path>
                              <a:path w="1337310" h="1826895">
                                <a:moveTo>
                                  <a:pt x="1337246" y="283083"/>
                                </a:moveTo>
                                <a:lnTo>
                                  <a:pt x="827087" y="456831"/>
                                </a:lnTo>
                                <a:lnTo>
                                  <a:pt x="677735" y="482053"/>
                                </a:lnTo>
                                <a:lnTo>
                                  <a:pt x="708228" y="314947"/>
                                </a:lnTo>
                                <a:lnTo>
                                  <a:pt x="672045" y="407987"/>
                                </a:lnTo>
                                <a:lnTo>
                                  <a:pt x="639267" y="488556"/>
                                </a:lnTo>
                                <a:lnTo>
                                  <a:pt x="517740" y="509066"/>
                                </a:lnTo>
                                <a:lnTo>
                                  <a:pt x="283832" y="434670"/>
                                </a:lnTo>
                                <a:lnTo>
                                  <a:pt x="0" y="228511"/>
                                </a:lnTo>
                                <a:lnTo>
                                  <a:pt x="37909" y="263817"/>
                                </a:lnTo>
                                <a:lnTo>
                                  <a:pt x="75692" y="296900"/>
                                </a:lnTo>
                                <a:lnTo>
                                  <a:pt x="113385" y="327787"/>
                                </a:lnTo>
                                <a:lnTo>
                                  <a:pt x="151041" y="356450"/>
                                </a:lnTo>
                                <a:lnTo>
                                  <a:pt x="188709" y="382892"/>
                                </a:lnTo>
                                <a:lnTo>
                                  <a:pt x="226441" y="407111"/>
                                </a:lnTo>
                                <a:lnTo>
                                  <a:pt x="264287" y="429107"/>
                                </a:lnTo>
                                <a:lnTo>
                                  <a:pt x="302298" y="448881"/>
                                </a:lnTo>
                                <a:lnTo>
                                  <a:pt x="340525" y="466420"/>
                                </a:lnTo>
                                <a:lnTo>
                                  <a:pt x="379018" y="481736"/>
                                </a:lnTo>
                                <a:lnTo>
                                  <a:pt x="417817" y="494804"/>
                                </a:lnTo>
                                <a:lnTo>
                                  <a:pt x="456996" y="505637"/>
                                </a:lnTo>
                                <a:lnTo>
                                  <a:pt x="496582" y="514235"/>
                                </a:lnTo>
                                <a:lnTo>
                                  <a:pt x="536625" y="520598"/>
                                </a:lnTo>
                                <a:lnTo>
                                  <a:pt x="577189" y="524700"/>
                                </a:lnTo>
                                <a:lnTo>
                                  <a:pt x="618324" y="526567"/>
                                </a:lnTo>
                                <a:lnTo>
                                  <a:pt x="623100" y="526529"/>
                                </a:lnTo>
                                <a:lnTo>
                                  <a:pt x="606094" y="566318"/>
                                </a:lnTo>
                                <a:lnTo>
                                  <a:pt x="576046" y="632917"/>
                                </a:lnTo>
                                <a:lnTo>
                                  <a:pt x="547763" y="691997"/>
                                </a:lnTo>
                                <a:lnTo>
                                  <a:pt x="521081" y="744207"/>
                                </a:lnTo>
                                <a:lnTo>
                                  <a:pt x="495871" y="790194"/>
                                </a:lnTo>
                                <a:lnTo>
                                  <a:pt x="471995" y="830605"/>
                                </a:lnTo>
                                <a:lnTo>
                                  <a:pt x="449287" y="866101"/>
                                </a:lnTo>
                                <a:lnTo>
                                  <a:pt x="406844" y="924902"/>
                                </a:lnTo>
                                <a:lnTo>
                                  <a:pt x="367398" y="971765"/>
                                </a:lnTo>
                                <a:lnTo>
                                  <a:pt x="292874" y="1050480"/>
                                </a:lnTo>
                                <a:lnTo>
                                  <a:pt x="274320" y="1070800"/>
                                </a:lnTo>
                                <a:lnTo>
                                  <a:pt x="414159" y="1012126"/>
                                </a:lnTo>
                                <a:lnTo>
                                  <a:pt x="492925" y="961986"/>
                                </a:lnTo>
                                <a:lnTo>
                                  <a:pt x="539559" y="892860"/>
                                </a:lnTo>
                                <a:lnTo>
                                  <a:pt x="582980" y="777201"/>
                                </a:lnTo>
                                <a:lnTo>
                                  <a:pt x="572719" y="824611"/>
                                </a:lnTo>
                                <a:lnTo>
                                  <a:pt x="564261" y="872909"/>
                                </a:lnTo>
                                <a:lnTo>
                                  <a:pt x="557606" y="921969"/>
                                </a:lnTo>
                                <a:lnTo>
                                  <a:pt x="552767" y="971651"/>
                                </a:lnTo>
                                <a:lnTo>
                                  <a:pt x="549744" y="1021842"/>
                                </a:lnTo>
                                <a:lnTo>
                                  <a:pt x="548538" y="1072400"/>
                                </a:lnTo>
                                <a:lnTo>
                                  <a:pt x="549148" y="1123213"/>
                                </a:lnTo>
                                <a:lnTo>
                                  <a:pt x="551573" y="1174140"/>
                                </a:lnTo>
                                <a:lnTo>
                                  <a:pt x="555828" y="1225042"/>
                                </a:lnTo>
                                <a:lnTo>
                                  <a:pt x="561911" y="1275803"/>
                                </a:lnTo>
                                <a:lnTo>
                                  <a:pt x="569823" y="1326299"/>
                                </a:lnTo>
                                <a:lnTo>
                                  <a:pt x="579564" y="1376387"/>
                                </a:lnTo>
                                <a:lnTo>
                                  <a:pt x="591134" y="1425943"/>
                                </a:lnTo>
                                <a:lnTo>
                                  <a:pt x="604545" y="1474838"/>
                                </a:lnTo>
                                <a:lnTo>
                                  <a:pt x="619798" y="1522933"/>
                                </a:lnTo>
                                <a:lnTo>
                                  <a:pt x="636879" y="1570126"/>
                                </a:lnTo>
                                <a:lnTo>
                                  <a:pt x="655815" y="1616252"/>
                                </a:lnTo>
                                <a:lnTo>
                                  <a:pt x="676592" y="1661210"/>
                                </a:lnTo>
                                <a:lnTo>
                                  <a:pt x="699223" y="1704860"/>
                                </a:lnTo>
                                <a:lnTo>
                                  <a:pt x="723709" y="1747062"/>
                                </a:lnTo>
                                <a:lnTo>
                                  <a:pt x="750036" y="1787715"/>
                                </a:lnTo>
                                <a:lnTo>
                                  <a:pt x="778230" y="1826653"/>
                                </a:lnTo>
                                <a:lnTo>
                                  <a:pt x="635406" y="1484071"/>
                                </a:lnTo>
                                <a:lnTo>
                                  <a:pt x="580504" y="1212418"/>
                                </a:lnTo>
                                <a:lnTo>
                                  <a:pt x="606971" y="869950"/>
                                </a:lnTo>
                                <a:lnTo>
                                  <a:pt x="669798" y="525589"/>
                                </a:lnTo>
                                <a:lnTo>
                                  <a:pt x="702487" y="523544"/>
                                </a:lnTo>
                                <a:lnTo>
                                  <a:pt x="745617" y="518642"/>
                                </a:lnTo>
                                <a:lnTo>
                                  <a:pt x="789508" y="511492"/>
                                </a:lnTo>
                                <a:lnTo>
                                  <a:pt x="834212" y="502081"/>
                                </a:lnTo>
                                <a:lnTo>
                                  <a:pt x="879792" y="490410"/>
                                </a:lnTo>
                                <a:lnTo>
                                  <a:pt x="926287" y="476465"/>
                                </a:lnTo>
                                <a:lnTo>
                                  <a:pt x="973747" y="460260"/>
                                </a:lnTo>
                                <a:lnTo>
                                  <a:pt x="1022223" y="441782"/>
                                </a:lnTo>
                                <a:lnTo>
                                  <a:pt x="1071765" y="421030"/>
                                </a:lnTo>
                                <a:lnTo>
                                  <a:pt x="1122426" y="397992"/>
                                </a:lnTo>
                                <a:lnTo>
                                  <a:pt x="1174254" y="372694"/>
                                </a:lnTo>
                                <a:lnTo>
                                  <a:pt x="1227302" y="345109"/>
                                </a:lnTo>
                                <a:lnTo>
                                  <a:pt x="1281607" y="315239"/>
                                </a:lnTo>
                                <a:lnTo>
                                  <a:pt x="1337246" y="283083"/>
                                </a:lnTo>
                                <a:close/>
                              </a:path>
                            </a:pathLst>
                          </a:custGeom>
                          <a:solidFill>
                            <a:srgbClr val="130C15"/>
                          </a:solidFill>
                        </wps:spPr>
                        <wps:bodyPr wrap="square" lIns="0" tIns="0" rIns="0" bIns="0" rtlCol="0">
                          <a:prstTxWarp prst="textNoShape">
                            <a:avLst/>
                          </a:prstTxWarp>
                          <a:noAutofit/>
                        </wps:bodyPr>
                      </wps:wsp>
                      <wps:wsp>
                        <wps:cNvPr id="42" name="Graphic 42"/>
                        <wps:cNvSpPr/>
                        <wps:spPr>
                          <a:xfrm>
                            <a:off x="3175" y="3175"/>
                            <a:ext cx="6633209" cy="9765030"/>
                          </a:xfrm>
                          <a:custGeom>
                            <a:avLst/>
                            <a:gdLst/>
                            <a:ahLst/>
                            <a:cxnLst/>
                            <a:rect l="l" t="t" r="r" b="b"/>
                            <a:pathLst>
                              <a:path w="6633209" h="9765030">
                                <a:moveTo>
                                  <a:pt x="1108798" y="3837584"/>
                                </a:moveTo>
                                <a:lnTo>
                                  <a:pt x="5524093" y="3837584"/>
                                </a:lnTo>
                                <a:lnTo>
                                  <a:pt x="5524093" y="1463484"/>
                                </a:lnTo>
                                <a:lnTo>
                                  <a:pt x="1108798" y="1463484"/>
                                </a:lnTo>
                                <a:lnTo>
                                  <a:pt x="1108798" y="3837584"/>
                                </a:lnTo>
                                <a:close/>
                              </a:path>
                              <a:path w="6633209" h="9765030">
                                <a:moveTo>
                                  <a:pt x="0" y="9764903"/>
                                </a:moveTo>
                                <a:lnTo>
                                  <a:pt x="6632905" y="9764903"/>
                                </a:lnTo>
                                <a:lnTo>
                                  <a:pt x="6632905" y="0"/>
                                </a:lnTo>
                                <a:lnTo>
                                  <a:pt x="0" y="0"/>
                                </a:lnTo>
                                <a:lnTo>
                                  <a:pt x="0" y="9764903"/>
                                </a:lnTo>
                                <a:close/>
                              </a:path>
                            </a:pathLst>
                          </a:custGeom>
                          <a:ln w="6350">
                            <a:solidFill>
                              <a:srgbClr val="000000"/>
                            </a:solidFill>
                            <a:prstDash val="solid"/>
                          </a:ln>
                        </wps:spPr>
                        <wps:bodyPr wrap="square" lIns="0" tIns="0" rIns="0" bIns="0" rtlCol="0">
                          <a:prstTxWarp prst="textNoShape">
                            <a:avLst/>
                          </a:prstTxWarp>
                          <a:noAutofit/>
                        </wps:bodyPr>
                      </wps:wsp>
                    </wpg:wgp>
                  </a:graphicData>
                </a:graphic>
              </wp:anchor>
            </w:drawing>
          </mc:Choice>
          <mc:Fallback xmlns:a="http://schemas.openxmlformats.org/drawingml/2006/main" xmlns:pic="http://schemas.openxmlformats.org/drawingml/2006/picture">
            <w:pict>
              <v:group id="Group 1" style="position:absolute;margin-left:36.25pt;margin-top:36.25pt;width:522.8pt;height:769.4pt;z-index:-15931904;mso-wrap-distance-left:0;mso-wrap-distance-right:0;mso-position-horizontal-relative:page;mso-position-vertical-relative:page" coordsize="66395,97713" o:spid="_x0000_s1026" w14:anchorId="29548F9A"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">
                <v:shape id="Graphic 2" style="position:absolute;left:31899;top:17753;width:2235;height:2908;visibility:visible;mso-wrap-style:square;v-text-anchor:top" coordsize="223520,290830" o:spid="_x0000_s1027" fillcolor="#e92527" stroked="f" path="m153746,l105028,6285,62808,24822,29572,55130,7807,96728,,149136r5994,45487l23882,233494r29640,30248l94770,283361r52715,6986l171399,289218r20471,-2891l208108,282417r11220,-4186l210134,228104r-11059,3725l185904,234735r-14427,1890l156654,237299r-37820,-6431l90608,212490,72954,183539,66852,145389r6919,-41000l92754,75296,121138,57955r35122,-5746l172542,53080r14362,2322l199310,58740r10417,3921l223100,12534,212146,7929,196567,3914,176916,1076,15374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">
                  <v:path arrowok="t"/>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3" style="position:absolute;left:34336;top:18699;width:1806;height:1942;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">
                  <v:imagedata o:title="" r:id="rId35"/>
                </v:shape>
                <v:shape id="Image 4" style="position:absolute;left:36420;top:18733;width:1554;height:187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">
                  <v:imagedata o:title="" r:id="rId36"/>
                </v:shape>
                <v:shape id="Image 5" style="position:absolute;left:38269;top:18705;width:1287;height:1933;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">
                  <v:imagedata o:title="" r:id="rId37"/>
                </v:shape>
                <v:shape id="Graphic 6" style="position:absolute;left:31920;top:18733;width:11386;height:5823;visibility:visible;mso-wrap-style:square;v-text-anchor:top" coordsize="1138555,582295" o:spid="_x0000_s1031" fillcolor="#e92527" stroked="f" path="m193014,494576l175310,444601,120319,410603,96647,401104,80416,392315r-9335,-9563l68084,370903r2528,-10236l78219,352005r12789,-6007l109029,343750r19075,1321l144399,348399r13233,4343l167525,357124r14199,-50966l167970,300583r-16383,-4508l132321,293065r-22454,-1105l65379,298386,31851,316128,10693,342887,3327,376339r5563,27978l24650,427202r24511,18352l81038,459892r21666,8611l117348,477342r8305,9931l128270,499173r-2871,12522l116878,521309r-13996,6172l83553,529653,63411,528142,44335,524179,27216,518553,12941,512114,,564337r14643,6451l33782,576402r22199,3975l79794,581888r50292,-6998l165392,555929r20802,-27800l193014,494576xem912317,152819r-77165,l835152,108369r69088,l904240,74079r-69088,l835152,34709r73279,l908431,419r-115634,l792797,34709r,39370l792797,108369r,44450l792797,188379r119520,l912317,152819xem983894,12r-42342,l941552,187769r42342,l983894,12xem1137945,152400r-74663,l1063282,r-42342,l1020940,152400r,35560l113794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">
                  <v:path arrowok="t"/>
                </v:shape>
                <v:shape id="Image 7" style="position:absolute;left:34193;top:22632;width:1532;height:1908;visibility:visible;mso-wrap-style:square"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">
                  <v:imagedata o:title="" r:id="rId38"/>
                </v:shape>
                <v:shape id="Image 8" style="position:absolute;left:36093;top:22618;width:1348;height:1892;visibility:visible;mso-wrap-style:square"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">
                  <v:imagedata o:title="" r:id="rId39"/>
                </v:shape>
                <v:shape id="Image 9" style="position:absolute;left:39198;top:22618;width:1418;height:1892;visibility:visible;mso-wrap-style:square"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">
                  <v:imagedata o:title="" r:id="rId40"/>
                </v:shape>
                <v:shape id="Image 10" style="position:absolute;left:37714;top:22189;width:1195;height:2321;visibility:visible;mso-wrap-style:square" o:spid="_x0000_s1035"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">
                  <v:imagedata o:title="" r:id="rId41"/>
                </v:shape>
                <v:shape id="Graphic 11" style="position:absolute;left:40852;top:22632;width:1994;height:1886;visibility:visible;mso-wrap-style:square;v-text-anchor:top" coordsize="199390,188595" o:spid="_x0000_s1036" fillcolor="#e92527" stroked="f" path="m42341,l,,,187769r42341,l42341,xem198894,152831r-77165,l121729,108381r69075,l190804,74091r-69075,l121729,34721r73254,l194983,431r-115621,l79362,34721r,39370l79362,108381r,44450l79362,188391r119532,l198894,1528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">
                  <v:path arrowok="t"/>
                </v:shape>
                <v:shape id="Image 12" style="position:absolute;left:43131;top:22632;width:1532;height:1908;visibility:visible;mso-wrap-style:square" o:spid="_x0000_s103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">
                  <v:imagedata o:title="" r:id="rId42"/>
                </v:shape>
                <v:shape id="Image 13" style="position:absolute;left:45030;top:22618;width:1418;height:1892;visibility:visible;mso-wrap-style:square" o:spid="_x0000_s103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">
                  <v:imagedata o:title="" r:id="rId43"/>
                </v:shape>
                <v:shape id="Graphic 14" style="position:absolute;left:32029;top:25593;width:2337;height:2820;visibility:visible;mso-wrap-style:square;v-text-anchor:top" coordsize="233679,281940" o:spid="_x0000_s1039" fillcolor="#e92527" stroked="f" path="m233095,l174625,r,81902l174878,113055r837,29781l177255,171599r2361,28095l178803,199694,157232,150664,132842,103187,74371,,,,,281584r58470,l58309,163421r-513,-31397l56890,102192,55549,73533r1677,l80410,124342r25698,48619l166268,281584r66827,l233095,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">
                  <v:path arrowok="t"/>
                </v:shape>
                <v:shape id="Image 15" style="position:absolute;left:34686;top:26532;width:3031;height:1880;visibility:visible;mso-wrap-style:square" o:spid="_x0000_s104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">
                  <v:imagedata o:title="" r:id="rId44"/>
                </v:shape>
                <v:shape id="Graphic 16" style="position:absolute;left:37945;top:26532;width:425;height:1879;visibility:visible;mso-wrap-style:square;v-text-anchor:top" coordsize="42545,187960" o:spid="_x0000_s1041"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">
                  <v:path arrowok="t"/>
                </v:shape>
                <v:shape id="Image 17" style="position:absolute;left:38649;top:26498;width:1806;height:1942;visibility:visible;mso-wrap-style:square" o:spid="_x0000_s104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">
                  <v:imagedata o:title="" r:id="rId45"/>
                </v:shape>
                <v:shape id="Image 18" style="position:absolute;left:40733;top:26532;width:1554;height:1877;visibility:visible;mso-wrap-style:square" o:spid="_x0000_s104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">
                  <v:imagedata o:title="" r:id="rId46"/>
                </v:shape>
                <v:shape id="Image 19" style="position:absolute;left:42521;top:26532;width:1713;height:1877;visibility:visible;mso-wrap-style:square" o:spid="_x0000_s104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">
                  <v:imagedata o:title="" r:id="rId47"/>
                </v:shape>
                <v:shape id="Graphic 20" style="position:absolute;left:44484;top:26532;width:1175;height:1879;visibility:visible;mso-wrap-style:square;v-text-anchor:top" coordsize="117475,187960" o:spid="_x0000_s1045" fillcolor="#e92527" stroked="f" path="m117005,152400r-74664,l42341,,,,,152400r,35560l117005,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">
                  <v:path arrowok="t"/>
                </v:shape>
                <v:shape id="Image 21" style="position:absolute;left:46366;top:26629;width:1269;height:1808;visibility:visible;mso-wrap-style:square" o:spid="_x0000_s104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">
                  <v:imagedata o:title="" r:id="rId48"/>
                </v:shape>
                <v:shape id="Image 22" style="position:absolute;left:47860;top:27153;width:2249;height:1284;visibility:visible;mso-wrap-style:square" o:spid="_x0000_s104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">
                  <v:imagedata o:title="" r:id="rId49"/>
                </v:shape>
                <v:shape id="Graphic 23" style="position:absolute;left:32029;top:29472;width:3537;height:2845;visibility:visible;mso-wrap-style:square;v-text-anchor:top" coordsize="353695,284480" o:spid="_x0000_s1048" fillcolor="#e92527" stroked="f" path="m202196,87731l200088,67919,194056,50139r-953,-1524l193014,48463,184569,34861,172110,22567,156260,12700,139103,6489r,83338l135318,108927r-10884,14326l107200,132245r-22834,3124l74764,135369r-6248,-419l63068,133692r,-83146l67297,49695r5753,-661l80289,48615r8687,-152l110388,51282r15723,8154l135801,72440r3302,17387l139103,6489r-2337,-851l113423,1409,86055,,58978,444,35814,1676,16256,3530,,5854,,283667r63068,l63068,182575r5854,1244l76441,184251r8369,l136499,176936r39789,-22352l190703,135369r4965,-9665l200558,107645r1638,-19914xem353326,248716r-77165,l276161,204266r69088,l345249,169976r-69088,l276161,130606r73279,l349440,96316r-115633,l233807,130606r,39370l233807,204266r,44450l233807,284276r119519,l353326,248716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">
                  <v:path arrowok="t"/>
                </v:shape>
                <v:shape id="Image 24" style="position:absolute;left:35852;top:30403;width:2866;height:1934;visibility:visible;mso-wrap-style:square" o:spid="_x0000_s104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">
                  <v:imagedata o:title="" r:id="rId50"/>
                </v:shape>
                <v:shape id="Image 25" style="position:absolute;left:38921;top:30397;width:1805;height:1942;visibility:visible;mso-wrap-style:square" o:spid="_x0000_s105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">
                  <v:imagedata o:title="" r:id="rId51"/>
                </v:shape>
                <v:shape id="Image 26" style="position:absolute;left:41004;top:30431;width:1555;height:1878;visibility:visible;mso-wrap-style:square" o:spid="_x0000_s105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">
                  <v:imagedata o:title="" r:id="rId52"/>
                </v:shape>
                <v:shape id="Image 27" style="position:absolute;left:42926;top:30431;width:1555;height:1878;visibility:visible;mso-wrap-style:square" o:spid="_x0000_s105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">
                  <v:imagedata o:title="" r:id="rId53"/>
                </v:shape>
                <v:shape id="Graphic 28" style="position:absolute;left:44851;top:30435;width:1200;height:1880;visibility:visible;mso-wrap-style:square;v-text-anchor:top" coordsize="120014,187960" o:spid="_x0000_s1053" fillcolor="#e92527" stroked="f" path="m119519,152400r-77165,l42354,107950r69088,l111442,73660r-69088,l42354,34290r73279,l115633,,,,,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">
                  <v:path arrowok="t"/>
                </v:shape>
                <v:shape id="Image 29" style="position:absolute;left:46263;top:30403;width:1287;height:1934;visibility:visible;mso-wrap-style:square" o:spid="_x0000_s105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">
                  <v:imagedata o:title="" r:id="rId54"/>
                </v:shape>
                <v:shape id="Graphic 30" style="position:absolute;left:32033;top:33392;width:2324;height:2820;visibility:visible;mso-wrap-style:square;v-text-anchor:top" coordsize="232410,281940" o:spid="_x0000_s1055" fillcolor="#e92527" stroked="f" path="m231863,l168363,r,107950l63512,107950,63512,,,,,107950r,55880l,281940r63512,l63512,163830r104851,l168363,281940r63500,l231863,163830r,-55880l23186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">
                  <v:path arrowok="t"/>
                </v:shape>
                <v:shape id="Image 31" style="position:absolute;left:34682;top:34330;width:1713;height:1878;visibility:visible;mso-wrap-style:square" o:spid="_x0000_s1056"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">
                  <v:imagedata o:title="" r:id="rId55"/>
                </v:shape>
                <v:shape id="Image 32" style="position:absolute;left:36643;top:34330;width:1554;height:1878;visibility:visible;mso-wrap-style:square" o:spid="_x0000_s105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">
                  <v:imagedata o:title="" r:id="rId56"/>
                </v:shape>
                <v:shape id="Image 33" style="position:absolute;left:38565;top:34316;width:1660;height:1912;visibility:visible;mso-wrap-style:square" o:spid="_x0000_s105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">
                  <v:imagedata o:title="" r:id="rId57"/>
                </v:shape>
                <v:shape id="Graphic 34" style="position:absolute;left:40506;top:34330;width:425;height:1880;visibility:visible;mso-wrap-style:square;v-text-anchor:top" coordsize="42545,187960" o:spid="_x0000_s1059" fillcolor="#e92527" stroked="f" path="m42354,l,,,187769r42354,l42354,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">
                  <v:path arrowok="t"/>
                </v:shape>
                <v:shape id="Image 35" style="position:absolute;left:41210;top:34303;width:3351;height:1936;visibility:visible;mso-wrap-style:square" o:spid="_x0000_s106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">
                  <v:imagedata o:title="" r:id="rId58"/>
                </v:shape>
                <v:shape id="Image 36" style="position:absolute;left:44809;top:34316;width:1348;height:1892;visibility:visible;mso-wrap-style:square" o:spid="_x0000_s1061"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">
                  <v:imagedata o:title="" r:id="rId59"/>
                </v:shape>
                <v:shape id="Image 37" style="position:absolute;left:46430;top:33887;width:1195;height:2321;visibility:visible;mso-wrap-style:square" o:spid="_x0000_s106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">
                  <v:imagedata o:title="" r:id="rId60"/>
                </v:shape>
                <v:shape id="Graphic 38" style="position:absolute;left:47917;top:34335;width:1200;height:1879;visibility:visible;mso-wrap-style:square;v-text-anchor:top" coordsize="120014,187960" o:spid="_x0000_s1063" fillcolor="#e92527" stroked="f" path="m119519,152400r-77165,l42354,107950r69088,l111442,73660r-69088,l42354,34290r73266,l115620,,,,,34290,,73660r,34290l,152400r,35560l119519,187960r,-3556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">
                  <v:path arrowok="t"/>
                </v:shape>
                <v:shape id="Image 39" style="position:absolute;left:49329;top:34303;width:1287;height:1933;visibility:visible;mso-wrap-style:square" o:spid="_x0000_s106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">
                  <v:imagedata o:title="" r:id="rId61"/>
                </v:shape>
                <v:shape id="Graphic 40" style="position:absolute;left:29861;top:17653;width:1282;height:18523;visibility:visible;mso-wrap-style:square;v-text-anchor:top" coordsize="128270,1852295" o:spid="_x0000_s1065" fillcolor="#f9ed38" stroked="f" path="m128231,l,,,1852206r128231,l12823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">
                  <v:path arrowok="t"/>
                </v:shape>
                <v:shape id="Graphic 41" style="position:absolute;left:15775;top:16835;width:13373;height:18269;visibility:visible;mso-wrap-style:square;v-text-anchor:top" coordsize="1337310,1826895" o:spid="_x0000_s1066" fillcolor="#130c15" stroked="f" path="m897890,157480r-8027,-49772l867524,64477,833437,30391,790219,8026,740435,,690651,8026,647433,30391,613346,64477r-22352,43231l582968,157480r8026,49784l613346,250494r34087,34074l690651,306920r49784,8027l790219,306920r43218,-22352l867524,250494r22339,-43230l897890,157480xem1337246,283083l827087,456831,677735,482053,708228,314947r-36183,93040l639267,488556,517740,509066,283832,434670,,228511r37909,35306l75692,296900r37693,30887l151041,356450r37668,26442l226441,407111r37846,21996l302298,448881r38227,17539l379018,481736r38799,13068l456996,505637r39586,8598l536625,520598r40564,4102l618324,526567r4776,-38l606094,566318r-30048,66599l547763,691997r-26682,52210l495871,790194r-23876,40411l449287,866101r-42443,58801l367398,971765r-74524,78715l274320,1070800r139839,-58674l492925,961986r46634,-69126l582980,777201r-10261,47410l564261,872909r-6655,49060l552767,971651r-3023,50191l548538,1072400r610,50813l551573,1174140r4255,50902l561911,1275803r7912,50496l579564,1376387r11570,49556l604545,1474838r15253,48095l636879,1570126r18936,46126l676592,1661210r22631,43650l723709,1747062r26327,40653l778230,1826653,635406,1484071,580504,1212418,606971,869950,669798,525589r32689,-2045l745617,518642r43891,-7150l834212,502081r45580,-11671l926287,476465r47460,-16205l1022223,441782r49542,-20752l1122426,397992r51828,-25298l1227302,345109r54305,-29870l1337246,28308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">
                  <v:path arrowok="t"/>
                </v:shape>
                <v:shape id="Graphic 42" style="position:absolute;left:31;top:31;width:66332;height:97651;visibility:visible;mso-wrap-style:square;v-text-anchor:top" coordsize="6633209,9765030" o:spid="_x0000_s1067" filled="f" strokeweight=".5pt" path="m1108798,3837584r4415295,l5524093,1463484r-4415295,l1108798,3837584xem,9764903r6632905,l6632905,,,,,976490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">
                  <v:path arrowok="t"/>
                </v:shape>
                <w10:wrap anchorx="page" anchory="page"/>
              </v:group>
            </w:pict>
          </mc:Fallback>
        </mc:AlternateContent>
      </w:r>
      <w:r w:rsidR="00E52D20">
        <w:rPr>
          <w:rFonts w:ascii="Times New Roman"/>
          <w:sz w:val="64"/>
        </w:rPr>
        <w:t xml:space="preserve"> </w:t>
      </w:r>
    </w:p>
    <w:p w14:paraId="58F257C9" w14:textId="77777777" w:rsidR="00642BA6" w:rsidRDefault="00642BA6">
      <w:pPr>
        <w:pStyle w:val="Corpsdetexte"/>
        <w:rPr>
          <w:rFonts w:ascii="Times New Roman"/>
          <w:sz w:val="64"/>
        </w:rPr>
      </w:pPr>
    </w:p>
    <w:p w14:paraId="641E968E" w14:textId="77777777" w:rsidR="00642BA6" w:rsidRDefault="00642BA6">
      <w:pPr>
        <w:pStyle w:val="Corpsdetexte"/>
        <w:rPr>
          <w:rFonts w:ascii="Times New Roman"/>
          <w:sz w:val="64"/>
        </w:rPr>
      </w:pPr>
    </w:p>
    <w:p w14:paraId="0482ABF1" w14:textId="77777777" w:rsidR="00642BA6" w:rsidRDefault="00642BA6">
      <w:pPr>
        <w:pStyle w:val="Corpsdetexte"/>
        <w:rPr>
          <w:rFonts w:ascii="Times New Roman"/>
          <w:sz w:val="64"/>
        </w:rPr>
      </w:pPr>
    </w:p>
    <w:p w14:paraId="240AF4AD" w14:textId="77777777" w:rsidR="00642BA6" w:rsidRDefault="00642BA6">
      <w:pPr>
        <w:pStyle w:val="Corpsdetexte"/>
        <w:rPr>
          <w:rFonts w:ascii="Times New Roman"/>
          <w:sz w:val="64"/>
        </w:rPr>
      </w:pPr>
    </w:p>
    <w:p w14:paraId="53594632" w14:textId="77777777" w:rsidR="00642BA6" w:rsidRDefault="00642BA6">
      <w:pPr>
        <w:pStyle w:val="Corpsdetexte"/>
        <w:rPr>
          <w:rFonts w:ascii="Times New Roman"/>
          <w:sz w:val="64"/>
        </w:rPr>
      </w:pPr>
    </w:p>
    <w:p w14:paraId="22E6D298" w14:textId="77777777" w:rsidR="00642BA6" w:rsidRDefault="00642BA6">
      <w:pPr>
        <w:pStyle w:val="Corpsdetexte"/>
        <w:rPr>
          <w:rFonts w:ascii="Times New Roman"/>
          <w:sz w:val="64"/>
        </w:rPr>
      </w:pPr>
    </w:p>
    <w:p w14:paraId="0C29D050" w14:textId="77777777" w:rsidR="00642BA6" w:rsidRDefault="00642BA6">
      <w:pPr>
        <w:pStyle w:val="Corpsdetexte"/>
        <w:spacing w:before="278"/>
        <w:rPr>
          <w:rFonts w:ascii="Times New Roman"/>
          <w:sz w:val="64"/>
        </w:rPr>
      </w:pPr>
    </w:p>
    <w:p w14:paraId="3B293E4A" w14:textId="77777777" w:rsidR="00642BA6" w:rsidRDefault="00237B99">
      <w:pPr>
        <w:pStyle w:val="Titre"/>
        <w:rPr>
          <w:u w:val="none"/>
        </w:rPr>
      </w:pPr>
      <w:r>
        <w:t>NOTE</w:t>
      </w:r>
      <w:r>
        <w:rPr>
          <w:spacing w:val="-11"/>
        </w:rPr>
        <w:t xml:space="preserve"> </w:t>
      </w:r>
      <w:r>
        <w:t>DE</w:t>
      </w:r>
      <w:r>
        <w:rPr>
          <w:spacing w:val="-9"/>
        </w:rPr>
        <w:t xml:space="preserve"> </w:t>
      </w:r>
      <w:r>
        <w:rPr>
          <w:spacing w:val="-2"/>
        </w:rPr>
        <w:t>POSITION</w:t>
      </w:r>
    </w:p>
    <w:p w14:paraId="4D05211A" w14:textId="77777777" w:rsidR="0009388C" w:rsidRDefault="0009388C" w:rsidP="0064795E">
      <w:pPr>
        <w:pStyle w:val="Corpsdetexte"/>
        <w:jc w:val="center"/>
        <w:rPr>
          <w:rFonts w:ascii="Arial"/>
          <w:b/>
          <w:sz w:val="44"/>
        </w:rPr>
      </w:pPr>
    </w:p>
    <w:p w14:paraId="52B89BE5" w14:textId="10D8175E" w:rsidR="00FF22F3" w:rsidRDefault="008F56E0" w:rsidP="0064795E">
      <w:pPr>
        <w:pStyle w:val="Corpsdetexte"/>
        <w:jc w:val="center"/>
        <w:rPr>
          <w:rFonts w:ascii="Arial" w:hAnsi="Arial" w:cs="Arial"/>
          <w:b/>
          <w:sz w:val="44"/>
        </w:rPr>
      </w:pPr>
      <w:r>
        <w:rPr>
          <w:rFonts w:ascii="Arial"/>
          <w:b/>
          <w:sz w:val="44"/>
        </w:rPr>
        <w:t>Intelligence artificielle et soins de sant</w:t>
      </w:r>
      <w:r w:rsidRPr="008F56E0">
        <w:rPr>
          <w:rFonts w:ascii="Arial" w:hAnsi="Arial" w:cs="Arial"/>
          <w:b/>
          <w:sz w:val="44"/>
        </w:rPr>
        <w:t>é</w:t>
      </w:r>
      <w:r w:rsidR="00FF22F3">
        <w:rPr>
          <w:rFonts w:ascii="Arial" w:hAnsi="Arial" w:cs="Arial"/>
          <w:b/>
          <w:sz w:val="44"/>
        </w:rPr>
        <w:t xml:space="preserve"> : </w:t>
      </w:r>
    </w:p>
    <w:p w14:paraId="7F33E835" w14:textId="5C1F2297" w:rsidR="00642BA6" w:rsidRDefault="00FF22F3" w:rsidP="0064795E">
      <w:pPr>
        <w:pStyle w:val="Corpsdetexte"/>
        <w:jc w:val="center"/>
        <w:rPr>
          <w:rFonts w:ascii="Arial"/>
          <w:b/>
          <w:sz w:val="44"/>
        </w:rPr>
      </w:pPr>
      <w:r>
        <w:rPr>
          <w:rFonts w:ascii="Arial" w:hAnsi="Arial" w:cs="Arial"/>
          <w:b/>
          <w:sz w:val="44"/>
        </w:rPr>
        <w:t>la question des droits</w:t>
      </w:r>
      <w:r w:rsidR="00AF4B60">
        <w:rPr>
          <w:rFonts w:ascii="Arial" w:hAnsi="Arial" w:cs="Arial"/>
          <w:b/>
          <w:sz w:val="44"/>
        </w:rPr>
        <w:t xml:space="preserve"> humains</w:t>
      </w:r>
    </w:p>
    <w:p w14:paraId="59C235A5" w14:textId="3AD6AE82" w:rsidR="00642BA6" w:rsidRDefault="00237B99">
      <w:pPr>
        <w:spacing w:line="249" w:lineRule="auto"/>
        <w:ind w:left="3408" w:right="1994" w:hanging="1414"/>
        <w:rPr>
          <w:rFonts w:ascii="Arial MT" w:hAnsi="Arial MT"/>
          <w:sz w:val="40"/>
        </w:rPr>
      </w:pPr>
      <w:r>
        <w:rPr>
          <w:rFonts w:ascii="Arial MT" w:hAnsi="Arial MT"/>
          <w:sz w:val="40"/>
        </w:rPr>
        <w:t>Approuvée</w:t>
      </w:r>
      <w:r>
        <w:rPr>
          <w:rFonts w:ascii="Arial MT" w:hAnsi="Arial MT"/>
          <w:spacing w:val="-28"/>
          <w:sz w:val="40"/>
        </w:rPr>
        <w:t xml:space="preserve"> </w:t>
      </w:r>
      <w:r>
        <w:rPr>
          <w:rFonts w:ascii="Arial MT" w:hAnsi="Arial MT"/>
          <w:sz w:val="40"/>
        </w:rPr>
        <w:t>en</w:t>
      </w:r>
      <w:r>
        <w:rPr>
          <w:rFonts w:ascii="Arial MT" w:hAnsi="Arial MT"/>
          <w:spacing w:val="-28"/>
          <w:sz w:val="40"/>
        </w:rPr>
        <w:t xml:space="preserve"> </w:t>
      </w:r>
      <w:r>
        <w:rPr>
          <w:rFonts w:ascii="Arial MT" w:hAnsi="Arial MT"/>
          <w:sz w:val="40"/>
        </w:rPr>
        <w:t>séance</w:t>
      </w:r>
      <w:r>
        <w:rPr>
          <w:rFonts w:ascii="Arial MT" w:hAnsi="Arial MT"/>
          <w:spacing w:val="-28"/>
          <w:sz w:val="40"/>
        </w:rPr>
        <w:t xml:space="preserve"> </w:t>
      </w:r>
      <w:r>
        <w:rPr>
          <w:rFonts w:ascii="Arial MT" w:hAnsi="Arial MT"/>
          <w:sz w:val="40"/>
        </w:rPr>
        <w:t xml:space="preserve">plénière du </w:t>
      </w:r>
      <w:r w:rsidR="0064795E" w:rsidRPr="0064795E">
        <w:rPr>
          <w:rFonts w:ascii="Arial MT" w:hAnsi="Arial MT"/>
          <w:sz w:val="40"/>
          <w:highlight w:val="yellow"/>
        </w:rPr>
        <w:t>xx</w:t>
      </w:r>
      <w:r w:rsidRPr="0064795E">
        <w:rPr>
          <w:rFonts w:ascii="Arial MT" w:hAnsi="Arial MT"/>
          <w:sz w:val="40"/>
          <w:highlight w:val="yellow"/>
        </w:rPr>
        <w:t>/</w:t>
      </w:r>
      <w:r w:rsidR="0064795E" w:rsidRPr="0064795E">
        <w:rPr>
          <w:rFonts w:ascii="Arial MT" w:hAnsi="Arial MT"/>
          <w:sz w:val="40"/>
          <w:highlight w:val="yellow"/>
        </w:rPr>
        <w:t>xx</w:t>
      </w:r>
      <w:r w:rsidRPr="0064795E">
        <w:rPr>
          <w:rFonts w:ascii="Arial MT" w:hAnsi="Arial MT"/>
          <w:sz w:val="40"/>
          <w:highlight w:val="yellow"/>
        </w:rPr>
        <w:t>/</w:t>
      </w:r>
      <w:proofErr w:type="spellStart"/>
      <w:r w:rsidR="0064795E" w:rsidRPr="0064795E">
        <w:rPr>
          <w:rFonts w:ascii="Arial MT" w:hAnsi="Arial MT"/>
          <w:sz w:val="40"/>
          <w:highlight w:val="yellow"/>
        </w:rPr>
        <w:t>xxxx</w:t>
      </w:r>
      <w:proofErr w:type="spellEnd"/>
    </w:p>
    <w:p w14:paraId="265A2AC1" w14:textId="77777777" w:rsidR="00642BA6" w:rsidRDefault="00642BA6">
      <w:pPr>
        <w:spacing w:line="249" w:lineRule="auto"/>
        <w:rPr>
          <w:rFonts w:ascii="Arial MT" w:hAnsi="Arial MT"/>
          <w:sz w:val="40"/>
        </w:rPr>
      </w:pPr>
    </w:p>
    <w:p w14:paraId="51CA6180" w14:textId="36D683E4" w:rsidR="00FF22F3" w:rsidRDefault="00FF22F3" w:rsidP="00FF22F3">
      <w:pPr>
        <w:pStyle w:val="Corpsdetexte"/>
        <w:jc w:val="both"/>
        <w:rPr>
          <w:ins w:id="0" w:author="Duchenne Véronique" w:date="2025-08-13T08:29:00Z" w16du:dateUtc="2025-08-13T08:29:15Z"/>
        </w:rPr>
      </w:pPr>
      <w:commentRangeStart w:id="1"/>
      <w:ins w:id="2" w:author="Duchenne Véronique" w:date="2025-08-13T08:27:00Z">
        <w:r>
          <w:t xml:space="preserve">Est-ce que tous ces aspects ne </w:t>
        </w:r>
      </w:ins>
      <w:r>
        <w:t>gagneraient</w:t>
      </w:r>
      <w:ins w:id="3" w:author="Duchenne Véronique" w:date="2025-08-13T08:27:00Z">
        <w:r>
          <w:t xml:space="preserve"> pas à être réanalysés de la prise de R</w:t>
        </w:r>
      </w:ins>
      <w:ins w:id="4" w:author="Duchenne Véronique" w:date="2025-08-13T08:28:00Z">
        <w:r>
          <w:t>V à la guérison (ou pas) et en passant par le parcours de traitement</w:t>
        </w:r>
      </w:ins>
      <w:ins w:id="5" w:author="Duchenne Véronique" w:date="2025-08-13T08:29:00Z">
        <w:r>
          <w:t>, le suivi par le personnel et les technologies....</w:t>
        </w:r>
      </w:ins>
    </w:p>
    <w:p w14:paraId="515EBF1B" w14:textId="77777777" w:rsidR="00FF22F3" w:rsidRDefault="00FF22F3">
      <w:pPr>
        <w:pStyle w:val="Corpsdetexte"/>
        <w:spacing w:before="1" w:line="259" w:lineRule="auto"/>
        <w:pPrChange w:id="6" w:author="Duchenne Véronique" w:date="2025-08-13T09:40:00Z">
          <w:pPr>
            <w:spacing w:before="1"/>
          </w:pPr>
        </w:pPrChange>
      </w:pPr>
      <w:ins w:id="7" w:author="Duchenne Véronique" w:date="2025-08-13T09:40:00Z">
        <w:r>
          <w:t xml:space="preserve">Attentes du Patient </w:t>
        </w:r>
      </w:ins>
      <w:ins w:id="8" w:author="Duchenne Véronique" w:date="2025-08-13T09:44:00Z">
        <w:r>
          <w:t xml:space="preserve"> : au-delà du soin , la qualité de vie </w:t>
        </w:r>
      </w:ins>
      <w:ins w:id="9" w:author="Duchenne Véronique" w:date="2025-08-13T09:40:00Z">
        <w:r>
          <w:t>... l’IA fait</w:t>
        </w:r>
      </w:ins>
      <w:ins w:id="10" w:author="Duchenne Véronique" w:date="2025-08-13T09:41:00Z">
        <w:r>
          <w:t xml:space="preserve"> –elle partie de la réponse ? </w:t>
        </w:r>
        <w:proofErr w:type="spellStart"/>
        <w:r>
          <w:t>COmment</w:t>
        </w:r>
        <w:proofErr w:type="spellEnd"/>
        <w:r>
          <w:t xml:space="preserve"> peut-elle faire partie de la réponse ? </w:t>
        </w:r>
      </w:ins>
    </w:p>
    <w:p w14:paraId="62700C4C" w14:textId="3B180B49" w:rsidR="00FF22F3" w:rsidRDefault="00217426" w:rsidP="00FF22F3">
      <w:pPr>
        <w:pStyle w:val="Corpsdetexte"/>
        <w:spacing w:before="1"/>
      </w:pPr>
      <w:r>
        <w:t>L</w:t>
      </w:r>
      <w:ins w:id="11" w:author="Duchenne Véronique" w:date="2025-08-13T09:43:00Z">
        <w:r w:rsidR="00FF22F3">
          <w:t xml:space="preserve">’intégration de l’IA dans l’accompagnement des PSH </w:t>
        </w:r>
      </w:ins>
      <w:ins w:id="12" w:author="Duchenne Véronique" w:date="2025-08-13T09:44:00Z">
        <w:r w:rsidR="00FF22F3">
          <w:t>(</w:t>
        </w:r>
      </w:ins>
      <w:ins w:id="13" w:author="Duchenne Véronique" w:date="2025-08-13T09:43:00Z">
        <w:r w:rsidR="00FF22F3">
          <w:t>pris dans u</w:t>
        </w:r>
      </w:ins>
      <w:ins w:id="14" w:author="Duchenne Véronique" w:date="2025-08-13T09:44:00Z">
        <w:r w:rsidR="00FF22F3">
          <w:t>n</w:t>
        </w:r>
      </w:ins>
      <w:ins w:id="15" w:author="Duchenne Véronique" w:date="2025-08-13T09:43:00Z">
        <w:r w:rsidR="00FF22F3">
          <w:t xml:space="preserve"> parcours e soins à vie</w:t>
        </w:r>
      </w:ins>
      <w:ins w:id="16" w:author="Duchenne Véronique" w:date="2025-08-13T09:44:00Z">
        <w:r w:rsidR="00FF22F3">
          <w:t>)</w:t>
        </w:r>
      </w:ins>
      <w:ins w:id="17" w:author="Duchenne Véronique" w:date="2025-08-13T09:43:00Z">
        <w:r w:rsidR="00FF22F3">
          <w:t xml:space="preserve"> </w:t>
        </w:r>
      </w:ins>
    </w:p>
    <w:p w14:paraId="4C2CEB8D" w14:textId="77777777" w:rsidR="00B74FF4" w:rsidRDefault="00B74FF4" w:rsidP="00B74FF4">
      <w:pPr>
        <w:spacing w:line="249" w:lineRule="auto"/>
      </w:pPr>
      <w:r>
        <w:t>C</w:t>
      </w:r>
      <w:ins w:id="18" w:author="Duchenne Véronique" w:date="2025-08-13T08:35:00Z">
        <w:r>
          <w:t>apacité du patient à “faire sa part du travail</w:t>
        </w:r>
      </w:ins>
      <w:ins w:id="19" w:author="Duchenne Véronique" w:date="2025-08-13T08:36:00Z">
        <w:r>
          <w:t>”</w:t>
        </w:r>
      </w:ins>
      <w:ins w:id="20" w:author="Duchenne Véronique" w:date="2025-08-13T08:35:00Z">
        <w:r>
          <w:t xml:space="preserve"> </w:t>
        </w:r>
      </w:ins>
      <w:ins w:id="21" w:author="Duchenne Véronique" w:date="2025-08-13T08:36:00Z">
        <w:r>
          <w:t>quand il s’agi</w:t>
        </w:r>
      </w:ins>
      <w:ins w:id="22" w:author="Duchenne Véronique" w:date="2025-08-13T08:37:00Z">
        <w:r>
          <w:t xml:space="preserve">t d’intégrer </w:t>
        </w:r>
      </w:ins>
      <w:ins w:id="23" w:author="Duchenne Véronique" w:date="2025-08-13T08:35:00Z">
        <w:r>
          <w:t xml:space="preserve"> les </w:t>
        </w:r>
      </w:ins>
      <w:proofErr w:type="spellStart"/>
      <w:ins w:id="24" w:author="Duchenne Véronique" w:date="2025-08-13T08:36:00Z">
        <w:r>
          <w:t>nouv</w:t>
        </w:r>
        <w:proofErr w:type="spellEnd"/>
        <w:r>
          <w:t xml:space="preserve"> techno</w:t>
        </w:r>
      </w:ins>
    </w:p>
    <w:p w14:paraId="53679619" w14:textId="77777777" w:rsidR="00B74FF4" w:rsidRDefault="00B74FF4" w:rsidP="00B74FF4">
      <w:pPr>
        <w:spacing w:line="249" w:lineRule="auto"/>
      </w:pPr>
      <w:ins w:id="25" w:author="Duchenne Véronique" w:date="2025-08-13T08:30:00Z">
        <w:r>
          <w:t>Quant à la réglementation belge, certains volets questionnent par rapport à l’</w:t>
        </w:r>
      </w:ins>
      <w:ins w:id="26" w:author="Duchenne Véronique" w:date="2025-08-13T08:31:00Z">
        <w:r>
          <w:t>intégratio</w:t>
        </w:r>
      </w:ins>
      <w:r>
        <w:t>n</w:t>
      </w:r>
      <w:ins w:id="27" w:author="Duchenne Véronique" w:date="2025-08-13T08:31:00Z">
        <w:r>
          <w:t xml:space="preserve"> rapide de l’IA dans les parcours de soins au quotidien.</w:t>
        </w:r>
      </w:ins>
    </w:p>
    <w:p w14:paraId="00635F03" w14:textId="6A80296B" w:rsidR="0009388C" w:rsidRDefault="0009388C" w:rsidP="0009388C">
      <w:pPr>
        <w:pStyle w:val="Corpsdetexte"/>
        <w:spacing w:before="1"/>
        <w:jc w:val="both"/>
        <w:rPr>
          <w:ins w:id="28" w:author="Duchenne Véronique" w:date="2025-08-12T13:20:00Z" w16du:dateUtc="2025-08-12T13:20:04Z"/>
        </w:rPr>
        <w:pPrChange w:id="29" w:author="Duchenne Véronique" w:date="2025-08-12T13:14:00Z">
          <w:pPr>
            <w:pStyle w:val="Corpsdetexte"/>
            <w:numPr>
              <w:numId w:val="26"/>
            </w:numPr>
            <w:spacing w:before="1"/>
            <w:ind w:left="720" w:hanging="360"/>
            <w:jc w:val="both"/>
          </w:pPr>
        </w:pPrChange>
      </w:pPr>
      <w:r>
        <w:t>L</w:t>
      </w:r>
      <w:ins w:id="30" w:author="Duchenne Véronique" w:date="2025-08-12T13:16:00Z">
        <w:r>
          <w:t>e patient</w:t>
        </w:r>
      </w:ins>
      <w:ins w:id="31" w:author="Duchenne Véronique" w:date="2025-08-12T13:17:00Z">
        <w:r>
          <w:t xml:space="preserve"> vu comme un</w:t>
        </w:r>
      </w:ins>
      <w:ins w:id="32" w:author="Duchenne Véronique" w:date="2025-08-12T13:16:00Z">
        <w:r>
          <w:t xml:space="preserve"> acteur de son trajet de soins, métiers du soins </w:t>
        </w:r>
      </w:ins>
      <w:ins w:id="33" w:author="Duchenne Véronique" w:date="2025-08-12T13:17:00Z">
        <w:r>
          <w:t>et de l’accompagnement en évolution</w:t>
        </w:r>
      </w:ins>
      <w:ins w:id="34" w:author="Duchenne Véronique" w:date="2025-08-12T13:27:00Z">
        <w:r>
          <w:t xml:space="preserve"> mais aussi en perte d’intérêt </w:t>
        </w:r>
      </w:ins>
      <w:ins w:id="35" w:author="Duchenne Véronique" w:date="2025-08-12T13:18:00Z">
        <w:r>
          <w:t>.</w:t>
        </w:r>
      </w:ins>
      <w:ins w:id="36" w:author="Duchenne Véronique" w:date="2025-08-12T13:19:00Z">
        <w:r>
          <w:t xml:space="preserve"> </w:t>
        </w:r>
      </w:ins>
    </w:p>
    <w:p w14:paraId="7F40AEE2" w14:textId="77777777" w:rsidR="0009388C" w:rsidRDefault="0009388C" w:rsidP="0009388C">
      <w:pPr>
        <w:pStyle w:val="Corpsdetexte"/>
        <w:spacing w:before="1"/>
        <w:jc w:val="both"/>
        <w:rPr>
          <w:ins w:id="37" w:author="Duchenne Véronique" w:date="2025-08-12T13:17:00Z" w16du:dateUtc="2025-08-12T13:17:51Z"/>
        </w:rPr>
      </w:pPr>
      <w:ins w:id="38" w:author="Duchenne Véronique" w:date="2025-08-12T13:20:00Z">
        <w:r>
          <w:t xml:space="preserve">Autres facteurs : </w:t>
        </w:r>
      </w:ins>
      <w:ins w:id="39" w:author="Duchenne Véronique" w:date="2025-08-12T13:19:00Z">
        <w:r>
          <w:t xml:space="preserve"> sources d’information sur internet et les technologies de l’assistance </w:t>
        </w:r>
      </w:ins>
      <w:commentRangeEnd w:id="1"/>
      <w:r>
        <w:rPr>
          <w:rStyle w:val="Marquedecommentaire"/>
        </w:rPr>
        <w:commentReference w:id="1"/>
      </w:r>
    </w:p>
    <w:p w14:paraId="0A90D0F6" w14:textId="73A943C0" w:rsidR="0009388C" w:rsidRPr="00FF22F3" w:rsidRDefault="0009388C">
      <w:pPr>
        <w:spacing w:line="249" w:lineRule="auto"/>
        <w:rPr>
          <w:rFonts w:asciiTheme="minorHAnsi" w:hAnsiTheme="minorHAnsi" w:cstheme="minorHAnsi"/>
        </w:rPr>
        <w:sectPr w:rsidR="0009388C" w:rsidRPr="00FF22F3">
          <w:type w:val="continuous"/>
          <w:pgSz w:w="11910" w:h="16840"/>
          <w:pgMar w:top="1920" w:right="1274" w:bottom="280" w:left="1275" w:header="720" w:footer="720" w:gutter="0"/>
          <w:cols w:space="720"/>
        </w:sectPr>
      </w:pPr>
    </w:p>
    <w:p w14:paraId="70AD34EC" w14:textId="77777777" w:rsidR="00642BA6" w:rsidRDefault="00237B99">
      <w:pPr>
        <w:spacing w:before="77"/>
        <w:ind w:right="2"/>
        <w:jc w:val="center"/>
        <w:rPr>
          <w:rFonts w:ascii="Arial Black"/>
          <w:sz w:val="24"/>
        </w:rPr>
      </w:pPr>
      <w:r>
        <w:rPr>
          <w:rFonts w:ascii="Arial Black"/>
          <w:spacing w:val="-2"/>
          <w:sz w:val="24"/>
          <w:u w:val="single"/>
        </w:rPr>
        <w:lastRenderedPageBreak/>
        <w:t>SOMMAIRE</w:t>
      </w:r>
    </w:p>
    <w:p w14:paraId="3FD42D7B" w14:textId="22D9FBA9" w:rsidR="00642BA6" w:rsidRDefault="00237B99">
      <w:pPr>
        <w:pStyle w:val="Corpsdetexte"/>
        <w:tabs>
          <w:tab w:val="right" w:leader="dot" w:pos="8702"/>
        </w:tabs>
        <w:spacing w:before="187"/>
        <w:ind w:left="652"/>
        <w:rPr>
          <w:rFonts w:ascii="Calibri"/>
          <w:b/>
        </w:rPr>
      </w:pPr>
      <w:r>
        <w:rPr>
          <w:spacing w:val="-2"/>
        </w:rPr>
        <w:t>Contexte</w:t>
      </w:r>
      <w:r>
        <w:tab/>
      </w:r>
      <w:r w:rsidR="00B74FF4">
        <w:t>……………</w:t>
      </w:r>
    </w:p>
    <w:p w14:paraId="49E1A951" w14:textId="03879B49" w:rsidR="00642BA6" w:rsidRDefault="00237B99">
      <w:pPr>
        <w:pStyle w:val="Corpsdetexte"/>
        <w:tabs>
          <w:tab w:val="right" w:leader="dot" w:pos="8702"/>
        </w:tabs>
        <w:ind w:left="652"/>
        <w:rPr>
          <w:rFonts w:ascii="Calibri" w:hAnsi="Calibri"/>
          <w:b/>
        </w:rPr>
      </w:pPr>
      <w:r>
        <w:rPr>
          <w:spacing w:val="-2"/>
        </w:rPr>
        <w:t>Méthodologie</w:t>
      </w:r>
      <w:r>
        <w:tab/>
      </w:r>
    </w:p>
    <w:p w14:paraId="4957268C" w14:textId="184D79C8" w:rsidR="001046A6" w:rsidRDefault="4565CD8F" w:rsidP="521AB255">
      <w:pPr>
        <w:pStyle w:val="Corpsdetexte"/>
        <w:tabs>
          <w:tab w:val="right" w:leader="dot" w:pos="8702"/>
        </w:tabs>
        <w:spacing w:before="1"/>
        <w:ind w:left="652"/>
      </w:pPr>
      <w:r>
        <w:t xml:space="preserve">L’intelligence artificielle </w:t>
      </w:r>
      <w:r w:rsidR="00B74FF4">
        <w:t>et</w:t>
      </w:r>
      <w:r>
        <w:t xml:space="preserve"> </w:t>
      </w:r>
      <w:r w:rsidR="001046A6">
        <w:t>l</w:t>
      </w:r>
      <w:r w:rsidR="3CFF35CC">
        <w:t xml:space="preserve">e cadre </w:t>
      </w:r>
      <w:r w:rsidR="6015DDC5">
        <w:t>général</w:t>
      </w:r>
      <w:r w:rsidR="00AF4B60">
        <w:t>,</w:t>
      </w:r>
      <w:r w:rsidR="6015DDC5">
        <w:t xml:space="preserve"> </w:t>
      </w:r>
      <w:r w:rsidR="3CFF35CC">
        <w:t>national, européen et international : lois, directives, conventions</w:t>
      </w:r>
      <w:r w:rsidR="00B74FF4">
        <w:t>…………………………………………………………………………………………………………………………</w:t>
      </w:r>
    </w:p>
    <w:p w14:paraId="712955E6" w14:textId="3ACF86BA" w:rsidR="00642BA6" w:rsidRDefault="001046A6" w:rsidP="521AB255">
      <w:pPr>
        <w:pStyle w:val="Corpsdetexte"/>
        <w:tabs>
          <w:tab w:val="right" w:leader="dot" w:pos="8702"/>
        </w:tabs>
        <w:spacing w:before="1"/>
        <w:ind w:left="652"/>
      </w:pPr>
      <w:r>
        <w:t>1°) Les droits humains comme balises… non contraignantes</w:t>
      </w:r>
      <w:r w:rsidR="00A30F2B">
        <w:tab/>
      </w:r>
    </w:p>
    <w:p w14:paraId="5F5BEE6A" w14:textId="5E8928BB" w:rsidR="001046A6" w:rsidRDefault="001046A6" w:rsidP="521AB255">
      <w:pPr>
        <w:pStyle w:val="Corpsdetexte"/>
        <w:tabs>
          <w:tab w:val="right" w:leader="dot" w:pos="8702"/>
        </w:tabs>
        <w:spacing w:before="1"/>
        <w:ind w:left="652"/>
        <w:rPr>
          <w:rFonts w:ascii="Calibri" w:hAnsi="Calibri"/>
          <w:b/>
          <w:bCs/>
        </w:rPr>
      </w:pPr>
      <w:r>
        <w:t>2°) Un cadre contraignant… insuffisant ou remis en question………………………………………………</w:t>
      </w:r>
    </w:p>
    <w:p w14:paraId="59D151B6" w14:textId="7F38D768" w:rsidR="00642BA6" w:rsidRDefault="002B4D9F">
      <w:pPr>
        <w:pStyle w:val="Corpsdetexte"/>
        <w:tabs>
          <w:tab w:val="right" w:leader="dot" w:pos="8702"/>
        </w:tabs>
        <w:ind w:left="652"/>
        <w:rPr>
          <w:rFonts w:ascii="Calibri" w:hAnsi="Calibri"/>
          <w:b/>
        </w:rPr>
      </w:pPr>
      <w:r>
        <w:t>L’intelligence artificielle</w:t>
      </w:r>
      <w:r w:rsidR="00E70CDE">
        <w:t xml:space="preserve"> en soins de santé</w:t>
      </w:r>
      <w:r>
        <w:t> : impacts et e</w:t>
      </w:r>
      <w:r w:rsidR="008F56E0">
        <w:t>njeux</w:t>
      </w:r>
      <w:r w:rsidR="00237B99">
        <w:tab/>
      </w:r>
    </w:p>
    <w:p w14:paraId="4E38A861" w14:textId="42ACA359" w:rsidR="00642BA6" w:rsidRDefault="00237B99">
      <w:pPr>
        <w:pStyle w:val="Corpsdetexte"/>
        <w:tabs>
          <w:tab w:val="right" w:leader="dot" w:pos="8702"/>
        </w:tabs>
        <w:ind w:left="652"/>
        <w:rPr>
          <w:rFonts w:ascii="Calibri"/>
          <w:b/>
        </w:rPr>
      </w:pPr>
      <w:r>
        <w:t>Conclusions</w:t>
      </w:r>
      <w:r>
        <w:rPr>
          <w:spacing w:val="-4"/>
        </w:rPr>
        <w:t xml:space="preserve"> </w:t>
      </w:r>
      <w:r>
        <w:t>et</w:t>
      </w:r>
      <w:r>
        <w:rPr>
          <w:spacing w:val="-2"/>
        </w:rPr>
        <w:t xml:space="preserve"> recommandations</w:t>
      </w:r>
      <w:r>
        <w:tab/>
      </w:r>
    </w:p>
    <w:p w14:paraId="6EA07557" w14:textId="77777777" w:rsidR="00642BA6" w:rsidRDefault="00642BA6">
      <w:pPr>
        <w:pStyle w:val="Corpsdetexte"/>
        <w:rPr>
          <w:rFonts w:ascii="Calibri"/>
          <w:b/>
          <w:sz w:val="20"/>
        </w:rPr>
      </w:pPr>
    </w:p>
    <w:p w14:paraId="1CC27E39" w14:textId="77777777" w:rsidR="00642BA6" w:rsidRDefault="00642BA6">
      <w:pPr>
        <w:pStyle w:val="Corpsdetexte"/>
        <w:rPr>
          <w:rFonts w:ascii="Calibri"/>
          <w:b/>
          <w:sz w:val="20"/>
        </w:rPr>
      </w:pPr>
    </w:p>
    <w:p w14:paraId="6C710EAC" w14:textId="77777777" w:rsidR="00642BA6" w:rsidRDefault="00642BA6">
      <w:pPr>
        <w:pStyle w:val="Corpsdetexte"/>
        <w:rPr>
          <w:rFonts w:ascii="Calibri"/>
          <w:b/>
          <w:sz w:val="20"/>
        </w:rPr>
      </w:pPr>
    </w:p>
    <w:p w14:paraId="484CBEA4" w14:textId="77777777" w:rsidR="00642BA6" w:rsidRDefault="00642BA6">
      <w:pPr>
        <w:pStyle w:val="Corpsdetexte"/>
        <w:rPr>
          <w:rFonts w:ascii="Calibri"/>
          <w:b/>
          <w:sz w:val="20"/>
        </w:rPr>
      </w:pPr>
    </w:p>
    <w:p w14:paraId="433A719E" w14:textId="77777777" w:rsidR="00642BA6" w:rsidRDefault="00642BA6">
      <w:pPr>
        <w:pStyle w:val="Corpsdetexte"/>
        <w:rPr>
          <w:rFonts w:ascii="Calibri"/>
          <w:b/>
          <w:sz w:val="20"/>
        </w:rPr>
      </w:pPr>
    </w:p>
    <w:p w14:paraId="3425A4A6" w14:textId="77777777" w:rsidR="00642BA6" w:rsidRDefault="00237B99">
      <w:pPr>
        <w:pStyle w:val="Corpsdetexte"/>
        <w:spacing w:before="122"/>
        <w:rPr>
          <w:rFonts w:ascii="Calibri"/>
          <w:b/>
          <w:sz w:val="20"/>
        </w:rPr>
      </w:pPr>
      <w:r>
        <w:rPr>
          <w:rFonts w:ascii="Calibri"/>
          <w:b/>
          <w:noProof/>
          <w:sz w:val="20"/>
        </w:rPr>
        <mc:AlternateContent>
          <mc:Choice Requires="wps">
            <w:drawing>
              <wp:anchor distT="0" distB="0" distL="0" distR="0" simplePos="0" relativeHeight="487588352" behindDoc="1" locked="0" layoutInCell="1" allowOverlap="1" wp14:anchorId="41A22780" wp14:editId="04D240E8">
                <wp:simplePos x="0" y="0"/>
                <wp:positionH relativeFrom="page">
                  <wp:posOffset>827836</wp:posOffset>
                </wp:positionH>
                <wp:positionV relativeFrom="paragraph">
                  <wp:posOffset>250914</wp:posOffset>
                </wp:positionV>
                <wp:extent cx="5905500" cy="2249805"/>
                <wp:effectExtent l="0" t="0" r="0" b="0"/>
                <wp:wrapTopAndBottom/>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5500" cy="2249805"/>
                        </a:xfrm>
                        <a:prstGeom prst="rect">
                          <a:avLst/>
                        </a:prstGeom>
                        <a:ln w="6096">
                          <a:solidFill>
                            <a:srgbClr val="000000"/>
                          </a:solidFill>
                          <a:prstDash val="sysDot"/>
                        </a:ln>
                      </wps:spPr>
                      <wps:txbx>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1"/>
                              </w:rPr>
                              <w:t xml:space="preserve"> </w:t>
                            </w:r>
                            <w:r>
                              <w:rPr>
                                <w:rFonts w:ascii="Calibri" w:hAnsi="Calibri"/>
                                <w:b/>
                                <w:spacing w:val="-2"/>
                              </w:rPr>
                              <w:t>RÉSUMÉ</w:t>
                            </w:r>
                          </w:p>
                          <w:p w14:paraId="57984A0A" w14:textId="58F179D5" w:rsidR="00642BA6" w:rsidRDefault="00642BA6">
                            <w:pPr>
                              <w:pStyle w:val="Corpsdetexte"/>
                              <w:ind w:left="107"/>
                            </w:pPr>
                          </w:p>
                        </w:txbxContent>
                      </wps:txbx>
                      <wps:bodyPr wrap="square" lIns="0" tIns="0" rIns="0" bIns="0" rtlCol="0">
                        <a:noAutofit/>
                      </wps:bodyPr>
                    </wps:wsp>
                  </a:graphicData>
                </a:graphic>
              </wp:anchor>
            </w:drawing>
          </mc:Choice>
          <mc:Fallback>
            <w:pict>
              <v:shapetype w14:anchorId="41A22780" id="_x0000_t202" coordsize="21600,21600" o:spt="202" path="m,l,21600r21600,l21600,xe">
                <v:stroke joinstyle="miter"/>
                <v:path gradientshapeok="t" o:connecttype="rect"/>
              </v:shapetype>
              <v:shape id="Textbox 43" o:spid="_x0000_s1026" type="#_x0000_t202" style="position:absolute;margin-left:65.2pt;margin-top:19.75pt;width:465pt;height:177.1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" filled="f" strokeweight=".48pt">
                <v:stroke dashstyle="1 1"/>
                <v:path arrowok="t"/>
                <v:textbox inset="0,0,0,0">
                  <w:txbxContent>
                    <w:p w14:paraId="54723447" w14:textId="77777777" w:rsidR="00642BA6" w:rsidRDefault="00237B99">
                      <w:pPr>
                        <w:spacing w:before="18"/>
                        <w:ind w:left="107"/>
                        <w:rPr>
                          <w:rFonts w:ascii="Calibri" w:hAnsi="Calibri"/>
                          <w:b/>
                        </w:rPr>
                      </w:pPr>
                      <w:r>
                        <w:rPr>
                          <w:rFonts w:ascii="Calibri" w:hAnsi="Calibri"/>
                          <w:b/>
                        </w:rPr>
                        <w:t>&gt;</w:t>
                      </w:r>
                      <w:r>
                        <w:rPr>
                          <w:rFonts w:ascii="Calibri" w:hAnsi="Calibri"/>
                          <w:b/>
                          <w:spacing w:val="1"/>
                        </w:rPr>
                        <w:t xml:space="preserve"> </w:t>
                      </w:r>
                      <w:r>
                        <w:rPr>
                          <w:rFonts w:ascii="Calibri" w:hAnsi="Calibri"/>
                          <w:b/>
                          <w:spacing w:val="-2"/>
                        </w:rPr>
                        <w:t>RÉSUMÉ</w:t>
                      </w:r>
                    </w:p>
                    <w:p w14:paraId="57984A0A" w14:textId="58F179D5" w:rsidR="00642BA6" w:rsidRDefault="00642BA6">
                      <w:pPr>
                        <w:pStyle w:val="Corpsdetexte"/>
                        <w:ind w:left="107"/>
                      </w:pPr>
                    </w:p>
                  </w:txbxContent>
                </v:textbox>
                <w10:wrap type="topAndBottom" anchorx="page"/>
              </v:shape>
            </w:pict>
          </mc:Fallback>
        </mc:AlternateContent>
      </w:r>
    </w:p>
    <w:p w14:paraId="232A3D83" w14:textId="77777777" w:rsidR="00642BA6" w:rsidRDefault="00642BA6">
      <w:pPr>
        <w:pStyle w:val="Corpsdetexte"/>
        <w:rPr>
          <w:rFonts w:ascii="Calibri"/>
          <w:b/>
          <w:sz w:val="20"/>
        </w:rPr>
        <w:sectPr w:rsidR="00642BA6">
          <w:pgSz w:w="11910" w:h="16840"/>
          <w:pgMar w:top="1320" w:right="1275" w:bottom="280" w:left="1275" w:header="720" w:footer="720" w:gutter="0"/>
          <w:cols w:space="720"/>
        </w:sectPr>
      </w:pPr>
    </w:p>
    <w:p w14:paraId="26868FD3" w14:textId="15771F46" w:rsidR="00642BA6" w:rsidRDefault="00237B99">
      <w:pPr>
        <w:pStyle w:val="Titre1"/>
        <w:spacing w:before="17"/>
      </w:pPr>
      <w:r>
        <w:lastRenderedPageBreak/>
        <w:t>1/</w:t>
      </w:r>
      <w:r>
        <w:rPr>
          <w:spacing w:val="-5"/>
        </w:rPr>
        <w:t xml:space="preserve"> </w:t>
      </w:r>
      <w:r>
        <w:rPr>
          <w:spacing w:val="-2"/>
        </w:rPr>
        <w:t>Contexte</w:t>
      </w:r>
    </w:p>
    <w:p w14:paraId="1A95013C" w14:textId="3B35780F" w:rsidR="00642BA6" w:rsidRDefault="00642BA6">
      <w:pPr>
        <w:spacing w:line="195" w:lineRule="exact"/>
        <w:ind w:left="141"/>
        <w:rPr>
          <w:sz w:val="16"/>
        </w:rPr>
      </w:pPr>
    </w:p>
    <w:p w14:paraId="0E907021" w14:textId="591851AE" w:rsidR="009923E5" w:rsidRPr="009923E5" w:rsidRDefault="00D90016" w:rsidP="009923E5">
      <w:pPr>
        <w:jc w:val="both"/>
      </w:pPr>
      <w:r>
        <w:t>En 2017, l</w:t>
      </w:r>
      <w:r w:rsidR="03AB6B61">
        <w:t>e CSN</w:t>
      </w:r>
      <w:r w:rsidR="3E24B8BA">
        <w:t>P</w:t>
      </w:r>
      <w:r w:rsidR="03AB6B61">
        <w:t xml:space="preserve">H avait </w:t>
      </w:r>
      <w:r>
        <w:t xml:space="preserve">déjà consacré une </w:t>
      </w:r>
      <w:hyperlink r:id="rId66" w:history="1">
        <w:r w:rsidRPr="00D90016">
          <w:rPr>
            <w:rStyle w:val="Lienhypertexte"/>
          </w:rPr>
          <w:t>note de position</w:t>
        </w:r>
      </w:hyperlink>
      <w:r>
        <w:t xml:space="preserve"> consacrée </w:t>
      </w:r>
      <w:r w:rsidR="00AF4B60">
        <w:t xml:space="preserve">aux soins de santé et, plus particulièrement, </w:t>
      </w:r>
      <w:r>
        <w:t xml:space="preserve">aux nombreux défis auxquels les personnes </w:t>
      </w:r>
      <w:r w:rsidR="005B09C6">
        <w:t xml:space="preserve">en situation de handicap ou de maladie chronique </w:t>
      </w:r>
      <w:r>
        <w:t>sont confrontées</w:t>
      </w:r>
      <w:r w:rsidR="005B09C6">
        <w:t xml:space="preserve"> dans </w:t>
      </w:r>
      <w:r w:rsidR="00AF4B60">
        <w:t>c</w:t>
      </w:r>
      <w:r w:rsidR="005B09C6">
        <w:t xml:space="preserve">e secteur. A cette occasion, le CSNPH pointait un certain nombre d’attentes et formulait plusieurs recommandations, parmi lesquelles la préservation de la </w:t>
      </w:r>
      <w:r w:rsidR="005B09C6" w:rsidRPr="00AF4B60">
        <w:rPr>
          <w:b/>
          <w:bCs/>
        </w:rPr>
        <w:t>dignité</w:t>
      </w:r>
      <w:r w:rsidR="005B09C6">
        <w:t xml:space="preserve">, </w:t>
      </w:r>
      <w:r w:rsidR="005B09C6" w:rsidRPr="00AF4B60">
        <w:rPr>
          <w:b/>
          <w:bCs/>
        </w:rPr>
        <w:t>l’accessibilité</w:t>
      </w:r>
      <w:r w:rsidR="005B09C6">
        <w:t xml:space="preserve"> financière et </w:t>
      </w:r>
      <w:r w:rsidR="005B09C6" w:rsidRPr="00AF4B60">
        <w:rPr>
          <w:b/>
          <w:bCs/>
        </w:rPr>
        <w:t>technologique</w:t>
      </w:r>
      <w:r w:rsidR="005B09C6">
        <w:t xml:space="preserve">, la </w:t>
      </w:r>
      <w:r w:rsidR="005B09C6" w:rsidRPr="00AF4B60">
        <w:rPr>
          <w:b/>
          <w:bCs/>
        </w:rPr>
        <w:t>continuité des soins</w:t>
      </w:r>
      <w:r w:rsidR="005B09C6">
        <w:t xml:space="preserve">, l’autonomie des </w:t>
      </w:r>
      <w:r w:rsidR="005B09C6" w:rsidRPr="00AF4B60">
        <w:rPr>
          <w:b/>
          <w:bCs/>
        </w:rPr>
        <w:t>choix</w:t>
      </w:r>
      <w:r w:rsidR="005B09C6">
        <w:t xml:space="preserve"> de vie et la </w:t>
      </w:r>
      <w:r w:rsidR="005B09C6" w:rsidRPr="00AF4B60">
        <w:rPr>
          <w:b/>
          <w:bCs/>
        </w:rPr>
        <w:t>responsabilité des professionnels</w:t>
      </w:r>
      <w:r w:rsidR="005B09C6">
        <w:t xml:space="preserve"> dans le cas d’une délégation des actes de soin</w:t>
      </w:r>
      <w:r w:rsidR="00E610D5">
        <w:t>.</w:t>
      </w:r>
      <w:r w:rsidR="0F775535">
        <w:t xml:space="preserve"> </w:t>
      </w:r>
    </w:p>
    <w:p w14:paraId="3DD7C5A5" w14:textId="0B66ADAA" w:rsidR="009923E5" w:rsidRPr="009923E5" w:rsidRDefault="005B09C6" w:rsidP="521AB255">
      <w:pPr>
        <w:jc w:val="both"/>
      </w:pPr>
      <w:r>
        <w:t xml:space="preserve">Nous sommes en 2025 et le contexte a changé. </w:t>
      </w:r>
      <w:r w:rsidR="1402F7AB">
        <w:t xml:space="preserve">La montée en puissance de l’IA </w:t>
      </w:r>
      <w:r>
        <w:t>et son utilisation</w:t>
      </w:r>
      <w:r w:rsidR="1402F7AB">
        <w:t xml:space="preserve"> dans les soins de santé ont amené le CSNPH à </w:t>
      </w:r>
      <w:r>
        <w:t xml:space="preserve">se </w:t>
      </w:r>
      <w:r w:rsidR="1402F7AB">
        <w:t xml:space="preserve">poser la question des enjeux </w:t>
      </w:r>
      <w:r w:rsidR="00AF4B60">
        <w:t xml:space="preserve">de cette évolution technologique </w:t>
      </w:r>
      <w:r w:rsidR="1402F7AB">
        <w:t xml:space="preserve">du point de vue des </w:t>
      </w:r>
      <w:r>
        <w:t xml:space="preserve">personnes en situation de handicap. </w:t>
      </w:r>
      <w:r w:rsidR="00E610D5">
        <w:t>Selon la définition de l’AI-</w:t>
      </w:r>
      <w:proofErr w:type="spellStart"/>
      <w:r w:rsidR="00E610D5">
        <w:t>Act</w:t>
      </w:r>
      <w:proofErr w:type="spellEnd"/>
      <w:r w:rsidR="00E610D5">
        <w:t>, un « système d’IA » est « </w:t>
      </w:r>
      <w:r w:rsidR="00E610D5" w:rsidRPr="521AB255">
        <w:rPr>
          <w:i/>
          <w:iCs/>
        </w:rPr>
        <w:t>un système automatisé qui est conçu pour fonctionner à différents niveaux d’autonomie et peut faire preuve d’une capacité d’adaptation après son déploiement, et qui, pour des objectifs explicites et implicites, déduit, à partir des entrées qu’il reçoit, la manière de générer des sorties telles que des prédictions, du contenu, des recommandations ou des décisions qui peuvent influencer les environnements physiques ou virtuels</w:t>
      </w:r>
      <w:r w:rsidR="00E610D5">
        <w:t> » (article 3, 1). L</w:t>
      </w:r>
      <w:r w:rsidR="067974F2">
        <w:t xml:space="preserve">’IA se développe à une allure très rapide et semble </w:t>
      </w:r>
      <w:r w:rsidR="00E610D5">
        <w:t xml:space="preserve">brûler les étapes, notamment celle de </w:t>
      </w:r>
      <w:r w:rsidR="1BC6834B">
        <w:t>la réflexion</w:t>
      </w:r>
      <w:r w:rsidR="00E610D5">
        <w:t>,</w:t>
      </w:r>
      <w:r w:rsidR="1BC6834B">
        <w:t xml:space="preserve"> </w:t>
      </w:r>
      <w:r w:rsidR="08B59D58">
        <w:t>pourtant</w:t>
      </w:r>
      <w:r w:rsidR="1BC6834B">
        <w:t xml:space="preserve"> nécessaire.</w:t>
      </w:r>
      <w:r w:rsidR="6065C6AD">
        <w:t xml:space="preserve"> </w:t>
      </w:r>
      <w:r w:rsidR="1BC6834B">
        <w:t xml:space="preserve">Le CSNPH a voulu s’arrêter sur le phénomène </w:t>
      </w:r>
      <w:r w:rsidR="00E610D5">
        <w:t>pour</w:t>
      </w:r>
      <w:r w:rsidR="61F712E4">
        <w:t xml:space="preserve"> mieux le comprendre </w:t>
      </w:r>
      <w:r w:rsidR="00E610D5">
        <w:t xml:space="preserve">et réfléchir aux besoins des personnes en situation de handicap ou de maladie chronique dans un contexte de « médecine augmentée ». </w:t>
      </w:r>
    </w:p>
    <w:p w14:paraId="3B867B47" w14:textId="236DF712" w:rsidR="009923E5" w:rsidRDefault="009923E5" w:rsidP="521AB255">
      <w:pPr>
        <w:jc w:val="both"/>
      </w:pPr>
    </w:p>
    <w:p w14:paraId="1B79BADE" w14:textId="77777777" w:rsidR="00722B46" w:rsidRDefault="00722B46" w:rsidP="009923E5">
      <w:pPr>
        <w:spacing w:line="195" w:lineRule="exact"/>
        <w:ind w:left="141"/>
        <w:jc w:val="both"/>
        <w:rPr>
          <w:sz w:val="16"/>
        </w:rPr>
      </w:pPr>
    </w:p>
    <w:p w14:paraId="49C5A76E" w14:textId="77777777" w:rsidR="00642BA6" w:rsidRDefault="00237B99">
      <w:pPr>
        <w:pStyle w:val="Titre1"/>
        <w:spacing w:before="17"/>
      </w:pPr>
      <w:r>
        <w:t>2/</w:t>
      </w:r>
      <w:r>
        <w:rPr>
          <w:spacing w:val="-3"/>
        </w:rPr>
        <w:t xml:space="preserve"> </w:t>
      </w:r>
      <w:r>
        <w:rPr>
          <w:spacing w:val="-2"/>
        </w:rPr>
        <w:t>Méthodologie</w:t>
      </w:r>
    </w:p>
    <w:p w14:paraId="40798F51" w14:textId="0BF8FC6B" w:rsidR="00642BA6" w:rsidRDefault="00237B99" w:rsidP="0064795E">
      <w:pPr>
        <w:pStyle w:val="Corpsdetexte"/>
        <w:spacing w:before="270"/>
        <w:ind w:left="141"/>
        <w:jc w:val="both"/>
      </w:pPr>
      <w:r>
        <w:t>LE</w:t>
      </w:r>
      <w:r>
        <w:rPr>
          <w:spacing w:val="-1"/>
        </w:rPr>
        <w:t xml:space="preserve"> </w:t>
      </w:r>
      <w:r>
        <w:t>CSNPH</w:t>
      </w:r>
      <w:r>
        <w:rPr>
          <w:spacing w:val="3"/>
        </w:rPr>
        <w:t xml:space="preserve"> </w:t>
      </w:r>
      <w:r>
        <w:t>a</w:t>
      </w:r>
      <w:r>
        <w:rPr>
          <w:spacing w:val="-1"/>
        </w:rPr>
        <w:t xml:space="preserve"> </w:t>
      </w:r>
      <w:r>
        <w:t>pris</w:t>
      </w:r>
      <w:r>
        <w:rPr>
          <w:spacing w:val="2"/>
        </w:rPr>
        <w:t xml:space="preserve"> </w:t>
      </w:r>
      <w:r>
        <w:t>le</w:t>
      </w:r>
      <w:r>
        <w:rPr>
          <w:spacing w:val="1"/>
        </w:rPr>
        <w:t xml:space="preserve"> </w:t>
      </w:r>
      <w:r>
        <w:t>temps nécessaire</w:t>
      </w:r>
      <w:r>
        <w:rPr>
          <w:spacing w:val="1"/>
        </w:rPr>
        <w:t xml:space="preserve"> </w:t>
      </w:r>
      <w:r>
        <w:t>à</w:t>
      </w:r>
      <w:r>
        <w:rPr>
          <w:spacing w:val="1"/>
        </w:rPr>
        <w:t xml:space="preserve"> </w:t>
      </w:r>
      <w:r>
        <w:t>l’examen de</w:t>
      </w:r>
      <w:r>
        <w:rPr>
          <w:spacing w:val="1"/>
        </w:rPr>
        <w:t xml:space="preserve"> </w:t>
      </w:r>
      <w:r>
        <w:t>la</w:t>
      </w:r>
      <w:r>
        <w:rPr>
          <w:spacing w:val="1"/>
        </w:rPr>
        <w:t xml:space="preserve"> </w:t>
      </w:r>
      <w:r w:rsidR="008F56E0">
        <w:t>documentation</w:t>
      </w:r>
      <w:r>
        <w:t xml:space="preserve"> </w:t>
      </w:r>
      <w:r w:rsidR="00944D6D">
        <w:t xml:space="preserve">(livres, articles, webinaires, formations) </w:t>
      </w:r>
      <w:r>
        <w:t>sur</w:t>
      </w:r>
      <w:r>
        <w:rPr>
          <w:spacing w:val="2"/>
        </w:rPr>
        <w:t xml:space="preserve"> </w:t>
      </w:r>
      <w:r>
        <w:t>le sujet de</w:t>
      </w:r>
      <w:r w:rsidR="0064795E">
        <w:t xml:space="preserve"> </w:t>
      </w:r>
      <w:r w:rsidR="008F56E0">
        <w:t xml:space="preserve">l’intelligence artificielle en soins de santé. </w:t>
      </w:r>
      <w:r>
        <w:t>Il</w:t>
      </w:r>
      <w:r>
        <w:rPr>
          <w:spacing w:val="-4"/>
        </w:rPr>
        <w:t xml:space="preserve"> </w:t>
      </w:r>
      <w:r>
        <w:t>a</w:t>
      </w:r>
      <w:r>
        <w:rPr>
          <w:spacing w:val="-3"/>
        </w:rPr>
        <w:t xml:space="preserve"> </w:t>
      </w:r>
      <w:r>
        <w:t>par</w:t>
      </w:r>
      <w:r>
        <w:rPr>
          <w:spacing w:val="-2"/>
        </w:rPr>
        <w:t xml:space="preserve"> </w:t>
      </w:r>
      <w:r>
        <w:t>ailleurs</w:t>
      </w:r>
      <w:r>
        <w:rPr>
          <w:spacing w:val="-4"/>
        </w:rPr>
        <w:t xml:space="preserve"> </w:t>
      </w:r>
      <w:r w:rsidR="008F56E0">
        <w:rPr>
          <w:spacing w:val="-4"/>
        </w:rPr>
        <w:t xml:space="preserve">rencontré et </w:t>
      </w:r>
      <w:r>
        <w:t xml:space="preserve">auditionné </w:t>
      </w:r>
      <w:r>
        <w:rPr>
          <w:spacing w:val="-10"/>
        </w:rPr>
        <w:t>:</w:t>
      </w:r>
    </w:p>
    <w:p w14:paraId="402EC930" w14:textId="317E30D5" w:rsidR="008F56E0" w:rsidRPr="008F56E0" w:rsidRDefault="008F56E0" w:rsidP="002C7BEC">
      <w:pPr>
        <w:pStyle w:val="Paragraphedeliste"/>
        <w:numPr>
          <w:ilvl w:val="0"/>
          <w:numId w:val="7"/>
        </w:numPr>
        <w:tabs>
          <w:tab w:val="left" w:pos="861"/>
        </w:tabs>
        <w:ind w:left="856" w:hanging="357"/>
      </w:pPr>
      <w:r w:rsidRPr="008F56E0">
        <w:t>un</w:t>
      </w:r>
      <w:r w:rsidR="00237B99" w:rsidRPr="008F56E0">
        <w:rPr>
          <w:spacing w:val="-5"/>
        </w:rPr>
        <w:t xml:space="preserve"> </w:t>
      </w:r>
      <w:r w:rsidR="00237B99" w:rsidRPr="008F56E0">
        <w:t>expert</w:t>
      </w:r>
      <w:r w:rsidR="00237B99" w:rsidRPr="008F56E0">
        <w:rPr>
          <w:spacing w:val="-4"/>
        </w:rPr>
        <w:t xml:space="preserve"> </w:t>
      </w:r>
      <w:r w:rsidR="00237B99" w:rsidRPr="008F56E0">
        <w:t>académique</w:t>
      </w:r>
      <w:r w:rsidRPr="008F56E0">
        <w:t xml:space="preserve"> actif dans la formation en intelligence artificielle</w:t>
      </w:r>
      <w:r w:rsidR="00944D6D">
        <w:t xml:space="preserve"> des professionnels de la santé</w:t>
      </w:r>
      <w:r w:rsidR="00237B99" w:rsidRPr="008F56E0">
        <w:rPr>
          <w:spacing w:val="-4"/>
        </w:rPr>
        <w:t xml:space="preserve"> </w:t>
      </w:r>
      <w:r w:rsidR="00237B99" w:rsidRPr="008F56E0">
        <w:rPr>
          <w:spacing w:val="-10"/>
        </w:rPr>
        <w:t>;</w:t>
      </w:r>
      <w:r w:rsidRPr="008F56E0">
        <w:rPr>
          <w:spacing w:val="-10"/>
        </w:rPr>
        <w:t xml:space="preserve"> </w:t>
      </w:r>
    </w:p>
    <w:p w14:paraId="66867598" w14:textId="7E555072" w:rsidR="008F56E0" w:rsidRPr="008F56E0" w:rsidRDefault="7E2AE338" w:rsidP="002C7BEC">
      <w:pPr>
        <w:pStyle w:val="Paragraphedeliste"/>
        <w:numPr>
          <w:ilvl w:val="0"/>
          <w:numId w:val="7"/>
        </w:numPr>
        <w:tabs>
          <w:tab w:val="left" w:pos="861"/>
        </w:tabs>
        <w:ind w:left="856" w:hanging="357"/>
      </w:pPr>
      <w:r w:rsidRPr="008F56E0">
        <w:rPr>
          <w:spacing w:val="-10"/>
        </w:rPr>
        <w:t>des médecins</w:t>
      </w:r>
      <w:r w:rsidR="0DE3501D" w:rsidRPr="008F56E0">
        <w:rPr>
          <w:spacing w:val="-10"/>
        </w:rPr>
        <w:t xml:space="preserve"> directement confrontés </w:t>
      </w:r>
      <w:r w:rsidR="00AF4B60">
        <w:rPr>
          <w:spacing w:val="-10"/>
        </w:rPr>
        <w:t>à</w:t>
      </w:r>
      <w:r w:rsidR="00AF4B60" w:rsidRPr="008F56E0">
        <w:rPr>
          <w:spacing w:val="-10"/>
        </w:rPr>
        <w:t xml:space="preserve"> l’IA </w:t>
      </w:r>
      <w:r w:rsidR="00AF4B60">
        <w:rPr>
          <w:spacing w:val="-10"/>
        </w:rPr>
        <w:t> </w:t>
      </w:r>
      <w:r w:rsidR="46684864" w:rsidRPr="008F56E0">
        <w:rPr>
          <w:spacing w:val="-10"/>
        </w:rPr>
        <w:t>dans leurs pratiques quotidiennes</w:t>
      </w:r>
      <w:r w:rsidR="00AF4B60">
        <w:rPr>
          <w:spacing w:val="-10"/>
        </w:rPr>
        <w:t> ;</w:t>
      </w:r>
    </w:p>
    <w:p w14:paraId="4F7FB086" w14:textId="1D9CD6B7" w:rsidR="008F56E0" w:rsidRPr="00F074F5" w:rsidRDefault="008F56E0" w:rsidP="002C7BEC">
      <w:pPr>
        <w:pStyle w:val="Paragraphedeliste"/>
        <w:numPr>
          <w:ilvl w:val="0"/>
          <w:numId w:val="7"/>
        </w:numPr>
        <w:tabs>
          <w:tab w:val="left" w:pos="861"/>
        </w:tabs>
        <w:ind w:left="856" w:hanging="357"/>
        <w:rPr>
          <w:lang w:val="fr-BE"/>
        </w:rPr>
      </w:pPr>
      <w:r w:rsidRPr="008F56E0">
        <w:rPr>
          <w:spacing w:val="-10"/>
          <w:lang w:val="fr-BE"/>
        </w:rPr>
        <w:t xml:space="preserve">un </w:t>
      </w:r>
      <w:r w:rsidRPr="339D40E6">
        <w:rPr>
          <w:i/>
          <w:iCs/>
          <w:spacing w:val="-10"/>
          <w:lang w:val="fr-BE"/>
        </w:rPr>
        <w:t xml:space="preserve">Data Protection </w:t>
      </w:r>
      <w:proofErr w:type="spellStart"/>
      <w:r w:rsidRPr="339D40E6">
        <w:rPr>
          <w:i/>
          <w:iCs/>
          <w:spacing w:val="-10"/>
          <w:lang w:val="fr-BE"/>
        </w:rPr>
        <w:t>Officer</w:t>
      </w:r>
      <w:proofErr w:type="spellEnd"/>
      <w:r w:rsidRPr="008F56E0">
        <w:rPr>
          <w:spacing w:val="-10"/>
          <w:lang w:val="fr-BE"/>
        </w:rPr>
        <w:t xml:space="preserve"> </w:t>
      </w:r>
      <w:r w:rsidR="00F074F5">
        <w:rPr>
          <w:spacing w:val="-10"/>
          <w:lang w:val="fr-BE"/>
        </w:rPr>
        <w:t xml:space="preserve">(DPO) </w:t>
      </w:r>
      <w:r w:rsidR="002C7BEC">
        <w:rPr>
          <w:spacing w:val="-10"/>
          <w:lang w:val="fr-BE"/>
        </w:rPr>
        <w:t xml:space="preserve">et </w:t>
      </w:r>
      <w:r w:rsidR="002C7BEC" w:rsidRPr="339D40E6">
        <w:rPr>
          <w:i/>
          <w:iCs/>
          <w:spacing w:val="-10"/>
          <w:lang w:val="en-US"/>
        </w:rPr>
        <w:t>Chief Information Security Officer</w:t>
      </w:r>
      <w:r w:rsidR="002C7BEC">
        <w:rPr>
          <w:spacing w:val="-10"/>
          <w:lang w:val="en-US"/>
        </w:rPr>
        <w:t xml:space="preserve"> (CISO) </w:t>
      </w:r>
      <w:r w:rsidR="00F074F5">
        <w:rPr>
          <w:spacing w:val="-10"/>
          <w:lang w:val="fr-BE"/>
        </w:rPr>
        <w:t>d’</w:t>
      </w:r>
      <w:r>
        <w:rPr>
          <w:spacing w:val="-10"/>
          <w:lang w:val="fr-BE"/>
        </w:rPr>
        <w:t>un important complexe hospitalier belge</w:t>
      </w:r>
      <w:r w:rsidR="00F074F5">
        <w:rPr>
          <w:spacing w:val="-10"/>
          <w:lang w:val="fr-BE"/>
        </w:rPr>
        <w:t> ;</w:t>
      </w:r>
    </w:p>
    <w:p w14:paraId="60DE0575" w14:textId="2062CF42" w:rsidR="00F074F5" w:rsidRPr="00F074F5" w:rsidRDefault="00F074F5" w:rsidP="002C7BEC">
      <w:pPr>
        <w:pStyle w:val="Paragraphedeliste"/>
        <w:numPr>
          <w:ilvl w:val="0"/>
          <w:numId w:val="7"/>
        </w:numPr>
        <w:tabs>
          <w:tab w:val="left" w:pos="861"/>
        </w:tabs>
        <w:ind w:left="856" w:hanging="357"/>
        <w:rPr>
          <w:lang w:val="fr-BE"/>
        </w:rPr>
      </w:pPr>
      <w:r w:rsidRPr="00F074F5">
        <w:rPr>
          <w:spacing w:val="-10"/>
          <w:lang w:val="fr-BE"/>
        </w:rPr>
        <w:t>des juristes spécialisés en i</w:t>
      </w:r>
      <w:r>
        <w:rPr>
          <w:spacing w:val="-10"/>
          <w:lang w:val="fr-BE"/>
        </w:rPr>
        <w:t xml:space="preserve">ntelligence artificielle, en protection des données et </w:t>
      </w:r>
      <w:r w:rsidR="008F195D">
        <w:rPr>
          <w:spacing w:val="-10"/>
          <w:lang w:val="fr-BE"/>
        </w:rPr>
        <w:t xml:space="preserve">en </w:t>
      </w:r>
      <w:r>
        <w:rPr>
          <w:spacing w:val="-10"/>
          <w:lang w:val="fr-BE"/>
        </w:rPr>
        <w:t>droits des patients ;</w:t>
      </w:r>
    </w:p>
    <w:p w14:paraId="3960DF7E" w14:textId="7DE4763E" w:rsidR="00642BA6" w:rsidRPr="008F56E0" w:rsidRDefault="41D3E1E1" w:rsidP="002C7BEC">
      <w:pPr>
        <w:pStyle w:val="Paragraphedeliste"/>
        <w:numPr>
          <w:ilvl w:val="0"/>
          <w:numId w:val="7"/>
        </w:numPr>
        <w:tabs>
          <w:tab w:val="left" w:pos="861"/>
        </w:tabs>
        <w:ind w:left="856" w:right="141" w:hanging="357"/>
      </w:pPr>
      <w:commentRangeStart w:id="40"/>
      <w:commentRangeStart w:id="41"/>
      <w:r w:rsidRPr="008F56E0">
        <w:t>des</w:t>
      </w:r>
      <w:r w:rsidRPr="008F56E0">
        <w:rPr>
          <w:spacing w:val="-3"/>
        </w:rPr>
        <w:t xml:space="preserve"> </w:t>
      </w:r>
      <w:r w:rsidRPr="008F56E0">
        <w:t>personnes</w:t>
      </w:r>
      <w:r w:rsidRPr="008F56E0">
        <w:rPr>
          <w:spacing w:val="-1"/>
        </w:rPr>
        <w:t xml:space="preserve"> </w:t>
      </w:r>
      <w:r w:rsidRPr="008F56E0">
        <w:t>en</w:t>
      </w:r>
      <w:r w:rsidRPr="008F56E0">
        <w:rPr>
          <w:spacing w:val="-2"/>
        </w:rPr>
        <w:t xml:space="preserve"> </w:t>
      </w:r>
      <w:r w:rsidRPr="008F56E0">
        <w:t>situation</w:t>
      </w:r>
      <w:r w:rsidRPr="008F56E0">
        <w:rPr>
          <w:spacing w:val="-1"/>
        </w:rPr>
        <w:t xml:space="preserve"> </w:t>
      </w:r>
      <w:r w:rsidRPr="008F56E0">
        <w:t>de</w:t>
      </w:r>
      <w:r w:rsidRPr="008F56E0">
        <w:rPr>
          <w:spacing w:val="-1"/>
        </w:rPr>
        <w:t xml:space="preserve"> </w:t>
      </w:r>
      <w:r w:rsidRPr="008F56E0">
        <w:t>handicap elles-mêmes</w:t>
      </w:r>
      <w:r w:rsidR="7E2AE338">
        <w:t> ;</w:t>
      </w:r>
      <w:commentRangeEnd w:id="40"/>
      <w:r w:rsidR="00237B99">
        <w:commentReference w:id="40"/>
      </w:r>
      <w:commentRangeEnd w:id="41"/>
      <w:r w:rsidR="00237B99">
        <w:commentReference w:id="41"/>
      </w:r>
    </w:p>
    <w:p w14:paraId="546ACA4D" w14:textId="616EE27A" w:rsidR="00642BA6" w:rsidRPr="008F56E0" w:rsidRDefault="00237B99" w:rsidP="002C7BEC">
      <w:pPr>
        <w:pStyle w:val="Paragraphedeliste"/>
        <w:numPr>
          <w:ilvl w:val="0"/>
          <w:numId w:val="7"/>
        </w:numPr>
        <w:tabs>
          <w:tab w:val="left" w:pos="861"/>
        </w:tabs>
        <w:spacing w:before="1"/>
      </w:pPr>
      <w:r w:rsidRPr="008F56E0">
        <w:t>des</w:t>
      </w:r>
      <w:r w:rsidRPr="008F56E0">
        <w:rPr>
          <w:spacing w:val="-4"/>
        </w:rPr>
        <w:t xml:space="preserve"> </w:t>
      </w:r>
      <w:r w:rsidRPr="008F56E0">
        <w:t>associations</w:t>
      </w:r>
      <w:r w:rsidR="00F074F5">
        <w:t xml:space="preserve"> belges et européenne</w:t>
      </w:r>
      <w:r w:rsidRPr="008F56E0">
        <w:rPr>
          <w:spacing w:val="-5"/>
        </w:rPr>
        <w:t xml:space="preserve"> </w:t>
      </w:r>
      <w:r w:rsidRPr="008F56E0">
        <w:t>représentatives</w:t>
      </w:r>
      <w:r w:rsidRPr="008F56E0">
        <w:rPr>
          <w:spacing w:val="-2"/>
        </w:rPr>
        <w:t xml:space="preserve"> </w:t>
      </w:r>
      <w:r w:rsidRPr="008F56E0">
        <w:t>de</w:t>
      </w:r>
      <w:r w:rsidRPr="008F56E0">
        <w:rPr>
          <w:spacing w:val="-6"/>
        </w:rPr>
        <w:t xml:space="preserve"> </w:t>
      </w:r>
      <w:r w:rsidRPr="008F56E0">
        <w:t>personnes</w:t>
      </w:r>
      <w:r w:rsidRPr="008F56E0">
        <w:rPr>
          <w:spacing w:val="-4"/>
        </w:rPr>
        <w:t xml:space="preserve"> </w:t>
      </w:r>
      <w:r w:rsidRPr="008F56E0">
        <w:t>en</w:t>
      </w:r>
      <w:r w:rsidRPr="008F56E0">
        <w:rPr>
          <w:spacing w:val="-7"/>
        </w:rPr>
        <w:t xml:space="preserve"> </w:t>
      </w:r>
      <w:r w:rsidRPr="008F56E0">
        <w:t>situation</w:t>
      </w:r>
      <w:r w:rsidRPr="008F56E0">
        <w:rPr>
          <w:spacing w:val="-3"/>
        </w:rPr>
        <w:t xml:space="preserve"> </w:t>
      </w:r>
      <w:r w:rsidRPr="008F56E0">
        <w:t>de</w:t>
      </w:r>
      <w:r w:rsidRPr="008F56E0">
        <w:rPr>
          <w:spacing w:val="-4"/>
        </w:rPr>
        <w:t xml:space="preserve"> </w:t>
      </w:r>
      <w:r w:rsidRPr="008F56E0">
        <w:t>handicap</w:t>
      </w:r>
      <w:r w:rsidRPr="008F56E0">
        <w:rPr>
          <w:spacing w:val="-2"/>
        </w:rPr>
        <w:t xml:space="preserve"> </w:t>
      </w:r>
      <w:r w:rsidRPr="008F56E0">
        <w:rPr>
          <w:spacing w:val="-10"/>
        </w:rPr>
        <w:t>;</w:t>
      </w:r>
    </w:p>
    <w:p w14:paraId="2B937340" w14:textId="6566D2B1" w:rsidR="0064795E" w:rsidRPr="008F56E0" w:rsidRDefault="00237B99" w:rsidP="002C7BEC">
      <w:pPr>
        <w:pStyle w:val="Paragraphedeliste"/>
        <w:numPr>
          <w:ilvl w:val="0"/>
          <w:numId w:val="7"/>
        </w:numPr>
        <w:tabs>
          <w:tab w:val="left" w:pos="861"/>
        </w:tabs>
      </w:pPr>
      <w:r w:rsidRPr="008F56E0">
        <w:t>des</w:t>
      </w:r>
      <w:r w:rsidRPr="008F56E0">
        <w:rPr>
          <w:spacing w:val="-6"/>
        </w:rPr>
        <w:t xml:space="preserve"> </w:t>
      </w:r>
      <w:r w:rsidRPr="008F56E0">
        <w:t>représentants</w:t>
      </w:r>
      <w:r w:rsidRPr="008F56E0">
        <w:rPr>
          <w:spacing w:val="-5"/>
        </w:rPr>
        <w:t xml:space="preserve"> </w:t>
      </w:r>
      <w:r w:rsidRPr="008F56E0">
        <w:t>d’institutions</w:t>
      </w:r>
      <w:r w:rsidRPr="008F56E0">
        <w:rPr>
          <w:spacing w:val="-6"/>
        </w:rPr>
        <w:t xml:space="preserve"> </w:t>
      </w:r>
      <w:r w:rsidR="00F074F5">
        <w:t xml:space="preserve">actives dans le domaine de la protection et la défense des droits </w:t>
      </w:r>
      <w:r w:rsidR="008F195D">
        <w:t>humains</w:t>
      </w:r>
      <w:r w:rsidR="00F074F5">
        <w:t xml:space="preserve">. </w:t>
      </w:r>
    </w:p>
    <w:p w14:paraId="6769A616" w14:textId="77777777" w:rsidR="00642BA6" w:rsidRDefault="00642BA6" w:rsidP="002C7BEC">
      <w:pPr>
        <w:pStyle w:val="Corpsdetexte"/>
        <w:jc w:val="both"/>
      </w:pPr>
    </w:p>
    <w:p w14:paraId="5B157C4C" w14:textId="3F1826EE" w:rsidR="00642BA6" w:rsidRDefault="00237B99" w:rsidP="002C7BEC">
      <w:pPr>
        <w:pStyle w:val="Corpsdetexte"/>
        <w:spacing w:before="1"/>
        <w:ind w:left="141" w:right="147"/>
        <w:jc w:val="both"/>
      </w:pPr>
      <w:r>
        <w:t>La</w:t>
      </w:r>
      <w:r>
        <w:rPr>
          <w:spacing w:val="-5"/>
        </w:rPr>
        <w:t xml:space="preserve"> </w:t>
      </w:r>
      <w:r>
        <w:t>présente</w:t>
      </w:r>
      <w:r>
        <w:rPr>
          <w:spacing w:val="-4"/>
        </w:rPr>
        <w:t xml:space="preserve"> </w:t>
      </w:r>
      <w:r>
        <w:t>note</w:t>
      </w:r>
      <w:r>
        <w:rPr>
          <w:spacing w:val="-4"/>
        </w:rPr>
        <w:t xml:space="preserve"> </w:t>
      </w:r>
      <w:r>
        <w:t>de</w:t>
      </w:r>
      <w:r>
        <w:rPr>
          <w:spacing w:val="-4"/>
        </w:rPr>
        <w:t xml:space="preserve"> </w:t>
      </w:r>
      <w:r>
        <w:t>position</w:t>
      </w:r>
      <w:r>
        <w:rPr>
          <w:spacing w:val="-4"/>
        </w:rPr>
        <w:t xml:space="preserve"> </w:t>
      </w:r>
      <w:r>
        <w:t>est</w:t>
      </w:r>
      <w:r>
        <w:rPr>
          <w:spacing w:val="-5"/>
        </w:rPr>
        <w:t xml:space="preserve"> </w:t>
      </w:r>
      <w:r>
        <w:t>le</w:t>
      </w:r>
      <w:r>
        <w:rPr>
          <w:spacing w:val="-4"/>
        </w:rPr>
        <w:t xml:space="preserve"> </w:t>
      </w:r>
      <w:r>
        <w:t>résultat</w:t>
      </w:r>
      <w:r>
        <w:rPr>
          <w:spacing w:val="-5"/>
        </w:rPr>
        <w:t xml:space="preserve"> </w:t>
      </w:r>
      <w:r>
        <w:t>de</w:t>
      </w:r>
      <w:r>
        <w:rPr>
          <w:spacing w:val="-4"/>
        </w:rPr>
        <w:t xml:space="preserve"> </w:t>
      </w:r>
      <w:r>
        <w:t>ce</w:t>
      </w:r>
      <w:r>
        <w:rPr>
          <w:spacing w:val="-4"/>
        </w:rPr>
        <w:t xml:space="preserve"> </w:t>
      </w:r>
      <w:r>
        <w:t>travail</w:t>
      </w:r>
      <w:r>
        <w:rPr>
          <w:spacing w:val="-5"/>
        </w:rPr>
        <w:t xml:space="preserve"> </w:t>
      </w:r>
      <w:r>
        <w:t>de</w:t>
      </w:r>
      <w:r>
        <w:rPr>
          <w:spacing w:val="-4"/>
        </w:rPr>
        <w:t xml:space="preserve"> </w:t>
      </w:r>
      <w:r>
        <w:t>fond,</w:t>
      </w:r>
      <w:r>
        <w:rPr>
          <w:spacing w:val="-4"/>
        </w:rPr>
        <w:t xml:space="preserve"> </w:t>
      </w:r>
      <w:r>
        <w:t>participatif</w:t>
      </w:r>
      <w:r>
        <w:rPr>
          <w:spacing w:val="-6"/>
        </w:rPr>
        <w:t xml:space="preserve"> </w:t>
      </w:r>
      <w:r>
        <w:t>et</w:t>
      </w:r>
      <w:r>
        <w:rPr>
          <w:spacing w:val="-5"/>
        </w:rPr>
        <w:t xml:space="preserve"> </w:t>
      </w:r>
      <w:r>
        <w:t>largement</w:t>
      </w:r>
      <w:r>
        <w:rPr>
          <w:spacing w:val="-4"/>
        </w:rPr>
        <w:t xml:space="preserve"> </w:t>
      </w:r>
      <w:r>
        <w:t xml:space="preserve">représentatif </w:t>
      </w:r>
      <w:r w:rsidR="002C7BEC">
        <w:t>d</w:t>
      </w:r>
      <w:r>
        <w:t>es réalités de vie de toutes les régions du pays.</w:t>
      </w:r>
    </w:p>
    <w:p w14:paraId="72307DC1" w14:textId="77777777" w:rsidR="00642BA6" w:rsidRDefault="00642BA6">
      <w:pPr>
        <w:pStyle w:val="Corpsdetexte"/>
        <w:spacing w:before="268"/>
      </w:pPr>
    </w:p>
    <w:p w14:paraId="49554DAC" w14:textId="063E1F90" w:rsidR="00642BA6" w:rsidRDefault="41D3E1E1">
      <w:pPr>
        <w:pStyle w:val="Titre1"/>
        <w:spacing w:before="0"/>
      </w:pPr>
      <w:r>
        <w:t>3/</w:t>
      </w:r>
      <w:r>
        <w:rPr>
          <w:spacing w:val="-4"/>
        </w:rPr>
        <w:t xml:space="preserve"> </w:t>
      </w:r>
      <w:r w:rsidR="00D07C6B">
        <w:rPr>
          <w:spacing w:val="-4"/>
        </w:rPr>
        <w:t>L</w:t>
      </w:r>
      <w:r w:rsidR="1E0C3771">
        <w:rPr>
          <w:spacing w:val="-4"/>
        </w:rPr>
        <w:t xml:space="preserve">’Intelligence artificielle </w:t>
      </w:r>
      <w:r w:rsidR="00AF4B60">
        <w:rPr>
          <w:spacing w:val="-4"/>
        </w:rPr>
        <w:t>et</w:t>
      </w:r>
      <w:r w:rsidR="1E0C3771">
        <w:rPr>
          <w:spacing w:val="-4"/>
        </w:rPr>
        <w:t xml:space="preserve"> </w:t>
      </w:r>
      <w:r w:rsidR="00D07C6B">
        <w:rPr>
          <w:spacing w:val="-4"/>
        </w:rPr>
        <w:t>l</w:t>
      </w:r>
      <w:r w:rsidR="3CFF35CC">
        <w:rPr>
          <w:spacing w:val="-4"/>
        </w:rPr>
        <w:t>e c</w:t>
      </w:r>
      <w:r w:rsidR="7B1D2F5E">
        <w:rPr>
          <w:spacing w:val="-4"/>
        </w:rPr>
        <w:t xml:space="preserve">adre </w:t>
      </w:r>
      <w:r w:rsidR="2BE94BED">
        <w:rPr>
          <w:spacing w:val="-4"/>
        </w:rPr>
        <w:t>général</w:t>
      </w:r>
      <w:r w:rsidR="00AF4B60">
        <w:rPr>
          <w:spacing w:val="-4"/>
        </w:rPr>
        <w:t>,</w:t>
      </w:r>
      <w:r w:rsidR="2BE94BED">
        <w:rPr>
          <w:spacing w:val="-4"/>
        </w:rPr>
        <w:t xml:space="preserve"> </w:t>
      </w:r>
      <w:r w:rsidR="3CFF35CC">
        <w:rPr>
          <w:spacing w:val="-4"/>
        </w:rPr>
        <w:t>national, européen et international : lois, directives et conventions</w:t>
      </w:r>
    </w:p>
    <w:p w14:paraId="0AD1F42D" w14:textId="77777777" w:rsidR="00642BA6" w:rsidRDefault="00642BA6">
      <w:pPr>
        <w:pStyle w:val="Corpsdetexte"/>
      </w:pPr>
    </w:p>
    <w:p w14:paraId="59D65D6C" w14:textId="346E30BA" w:rsidR="008762F3" w:rsidRDefault="0B81C317" w:rsidP="00DC0DFC">
      <w:pPr>
        <w:pStyle w:val="Corpsdetexte"/>
        <w:jc w:val="both"/>
      </w:pPr>
      <w:r>
        <w:t>Bien que l’intelligence artificielle soit une innovation technologique relativement récente, nombreu</w:t>
      </w:r>
      <w:r w:rsidR="00940BB4">
        <w:t>ses</w:t>
      </w:r>
      <w:r>
        <w:t xml:space="preserve"> sont </w:t>
      </w:r>
      <w:r w:rsidR="00BA0292">
        <w:t>les conventions, lois, directives</w:t>
      </w:r>
      <w:r w:rsidR="44BBB124">
        <w:t xml:space="preserve">, </w:t>
      </w:r>
      <w:r>
        <w:t>qui balisent sa conception, son déploiement et son utilisation.</w:t>
      </w:r>
      <w:r w:rsidR="00940BB4">
        <w:t xml:space="preserve"> Certain</w:t>
      </w:r>
      <w:r w:rsidR="00AF4B60">
        <w:t>e</w:t>
      </w:r>
      <w:r w:rsidR="00940BB4">
        <w:t>s sont contraignant</w:t>
      </w:r>
      <w:r w:rsidR="00AF4B60">
        <w:t>e</w:t>
      </w:r>
      <w:r w:rsidR="00940BB4">
        <w:t>s et d’autres pas. Certain</w:t>
      </w:r>
      <w:r w:rsidR="00AF4B60">
        <w:t>e</w:t>
      </w:r>
      <w:r w:rsidR="00940BB4">
        <w:t>s concernent les aspects techniques et les produits</w:t>
      </w:r>
      <w:r w:rsidR="001046A6">
        <w:t xml:space="preserve"> à base d’IA</w:t>
      </w:r>
      <w:r w:rsidR="00940BB4">
        <w:t> ; d’autres cherchent à définir un périmètre de jeu</w:t>
      </w:r>
      <w:r w:rsidR="00AF4B60">
        <w:t>, respectueux des droits humains,</w:t>
      </w:r>
      <w:r w:rsidR="00940BB4">
        <w:t xml:space="preserve"> dans lequel l’IA devrait se développer. </w:t>
      </w:r>
      <w:r>
        <w:t xml:space="preserve"> </w:t>
      </w:r>
    </w:p>
    <w:p w14:paraId="441C0357" w14:textId="77777777" w:rsidR="00DC0DFC" w:rsidRDefault="00DC0DFC" w:rsidP="00DC0DFC">
      <w:pPr>
        <w:pStyle w:val="Corpsdetexte"/>
        <w:jc w:val="both"/>
      </w:pPr>
    </w:p>
    <w:p w14:paraId="327DA14B" w14:textId="183D4A09" w:rsidR="00DC0DFC" w:rsidRPr="00DC0DFC" w:rsidRDefault="00AF4B60" w:rsidP="00DC0DFC">
      <w:pPr>
        <w:pStyle w:val="Corpsdetexte"/>
        <w:jc w:val="both"/>
        <w:rPr>
          <w:b/>
          <w:bCs/>
          <w:u w:val="single"/>
        </w:rPr>
      </w:pPr>
      <w:r>
        <w:rPr>
          <w:b/>
          <w:bCs/>
          <w:u w:val="single"/>
        </w:rPr>
        <w:t>A</w:t>
      </w:r>
      <w:r w:rsidR="001046A6">
        <w:rPr>
          <w:b/>
          <w:bCs/>
          <w:u w:val="single"/>
        </w:rPr>
        <w:t xml:space="preserve">. </w:t>
      </w:r>
      <w:r w:rsidR="00DC0DFC">
        <w:rPr>
          <w:b/>
          <w:bCs/>
          <w:u w:val="single"/>
        </w:rPr>
        <w:t>Les d</w:t>
      </w:r>
      <w:r w:rsidR="00DC0DFC" w:rsidRPr="00DC0DFC">
        <w:rPr>
          <w:b/>
          <w:bCs/>
          <w:u w:val="single"/>
        </w:rPr>
        <w:t>roits humains</w:t>
      </w:r>
      <w:r w:rsidR="00DC0DFC">
        <w:rPr>
          <w:b/>
          <w:bCs/>
          <w:u w:val="single"/>
        </w:rPr>
        <w:t xml:space="preserve"> comme balises</w:t>
      </w:r>
      <w:r w:rsidR="00DC0DFC" w:rsidRPr="00DC0DFC">
        <w:rPr>
          <w:b/>
          <w:bCs/>
          <w:u w:val="single"/>
        </w:rPr>
        <w:t>… non contraignant</w:t>
      </w:r>
      <w:r w:rsidR="00DC0DFC">
        <w:rPr>
          <w:b/>
          <w:bCs/>
          <w:u w:val="single"/>
        </w:rPr>
        <w:t>e</w:t>
      </w:r>
      <w:r w:rsidR="00DC0DFC" w:rsidRPr="00DC0DFC">
        <w:rPr>
          <w:b/>
          <w:bCs/>
          <w:u w:val="single"/>
        </w:rPr>
        <w:t>s</w:t>
      </w:r>
    </w:p>
    <w:p w14:paraId="5DEC5DAE" w14:textId="77777777" w:rsidR="00DC0DFC" w:rsidRDefault="00DC0DFC" w:rsidP="00DC0DFC">
      <w:pPr>
        <w:pStyle w:val="Corpsdetexte"/>
        <w:jc w:val="both"/>
      </w:pPr>
    </w:p>
    <w:p w14:paraId="054F16A6" w14:textId="716045F2" w:rsidR="00907990" w:rsidRPr="002A0C06" w:rsidRDefault="0B81C317" w:rsidP="00D53B8B">
      <w:pPr>
        <w:pStyle w:val="Corpsdetexte"/>
        <w:jc w:val="both"/>
        <w:rPr>
          <w:b/>
          <w:bCs/>
          <w:u w:val="single"/>
        </w:rPr>
      </w:pPr>
      <w:r w:rsidRPr="521AB255">
        <w:rPr>
          <w:b/>
          <w:bCs/>
          <w:u w:val="single"/>
        </w:rPr>
        <w:lastRenderedPageBreak/>
        <w:t>L</w:t>
      </w:r>
      <w:r w:rsidR="0036504C">
        <w:rPr>
          <w:b/>
          <w:bCs/>
          <w:u w:val="single"/>
        </w:rPr>
        <w:t>’intelligence artificielle et l</w:t>
      </w:r>
      <w:r w:rsidRPr="521AB255">
        <w:rPr>
          <w:b/>
          <w:bCs/>
          <w:u w:val="single"/>
        </w:rPr>
        <w:t>e</w:t>
      </w:r>
      <w:r w:rsidR="0036504C">
        <w:rPr>
          <w:b/>
          <w:bCs/>
          <w:u w:val="single"/>
        </w:rPr>
        <w:t>s droits humains : les recommandations du</w:t>
      </w:r>
      <w:r w:rsidRPr="521AB255">
        <w:rPr>
          <w:b/>
          <w:bCs/>
          <w:u w:val="single"/>
        </w:rPr>
        <w:t xml:space="preserve"> Conseil de l’Europe</w:t>
      </w:r>
    </w:p>
    <w:p w14:paraId="4409D17B" w14:textId="77777777" w:rsidR="00907990" w:rsidRDefault="00907990" w:rsidP="00D53B8B">
      <w:pPr>
        <w:pStyle w:val="Corpsdetexte"/>
        <w:jc w:val="both"/>
      </w:pPr>
    </w:p>
    <w:p w14:paraId="464637F5" w14:textId="6797A850" w:rsidR="00074936" w:rsidRDefault="002A0C06" w:rsidP="00D53B8B">
      <w:pPr>
        <w:pStyle w:val="Corpsdetexte"/>
        <w:jc w:val="both"/>
      </w:pPr>
      <w:r>
        <w:t>Le Conseil de l’Europe</w:t>
      </w:r>
      <w:r w:rsidR="0036504C">
        <w:t>, en sa qualité de défenseur des droits humains</w:t>
      </w:r>
      <w:r w:rsidR="0036504C">
        <w:rPr>
          <w:rStyle w:val="Appelnotedebasdep"/>
        </w:rPr>
        <w:footnoteReference w:id="1"/>
      </w:r>
      <w:r w:rsidR="0036504C">
        <w:t>,</w:t>
      </w:r>
      <w:r>
        <w:t xml:space="preserve"> a publié plusieurs textes concernant, de près ou de loin, l’intelligence artificielle, dont : </w:t>
      </w:r>
    </w:p>
    <w:p w14:paraId="68E6D83D" w14:textId="364758C1" w:rsidR="00074936" w:rsidRDefault="002A0C06" w:rsidP="00D53B8B">
      <w:pPr>
        <w:pStyle w:val="Corpsdetexte"/>
        <w:numPr>
          <w:ilvl w:val="0"/>
          <w:numId w:val="8"/>
        </w:numPr>
        <w:jc w:val="both"/>
      </w:pPr>
      <w:r>
        <w:t>la Recommandation du Conseil des Ministres aux Etats Membres sur les impacts des systèmes algorithmiques sur les droits humains du 8 avril 2020 (</w:t>
      </w:r>
      <w:hyperlink r:id="rId67" w:anchor="{%22CoEIdentifier%22:[%2209000016809e1154%22],%22sort%22:[%22CoEValidationDate%20Descending%22]}" w:history="1">
        <w:r w:rsidRPr="00320B50">
          <w:rPr>
            <w:rStyle w:val="Lienhypertexte"/>
          </w:rPr>
          <w:t>CM/Rec 2020/1</w:t>
        </w:r>
      </w:hyperlink>
      <w:r>
        <w:t>)</w:t>
      </w:r>
    </w:p>
    <w:p w14:paraId="3B3D7D11" w14:textId="56585D22" w:rsidR="002A0C06" w:rsidRDefault="002A0C06" w:rsidP="00D53B8B">
      <w:pPr>
        <w:pStyle w:val="Corpsdetexte"/>
        <w:numPr>
          <w:ilvl w:val="0"/>
          <w:numId w:val="8"/>
        </w:numPr>
        <w:jc w:val="both"/>
      </w:pPr>
      <w:r>
        <w:t>la Convention-cadre sur l’intelligence artificielle et les droits de l’homme, la démocratie et l’Etat de droit du 5 septembre 2024 (</w:t>
      </w:r>
      <w:hyperlink r:id="rId68" w:history="1">
        <w:r w:rsidRPr="00320B50">
          <w:rPr>
            <w:rStyle w:val="Lienhypertexte"/>
          </w:rPr>
          <w:t>STCE 225</w:t>
        </w:r>
      </w:hyperlink>
      <w:r>
        <w:t>).</w:t>
      </w:r>
    </w:p>
    <w:p w14:paraId="4253D717" w14:textId="77777777" w:rsidR="002A0C06" w:rsidRDefault="002A0C06" w:rsidP="00D53B8B">
      <w:pPr>
        <w:pStyle w:val="Corpsdetexte"/>
        <w:jc w:val="both"/>
      </w:pPr>
    </w:p>
    <w:p w14:paraId="3C21CE7E" w14:textId="2B5E847F" w:rsidR="002A0C06" w:rsidRPr="002A0C06" w:rsidRDefault="0A791B74" w:rsidP="00D53B8B">
      <w:pPr>
        <w:pStyle w:val="Corpsdetexte"/>
        <w:jc w:val="both"/>
        <w:rPr>
          <w:b/>
          <w:bCs/>
        </w:rPr>
      </w:pPr>
      <w:r w:rsidRPr="521AB255">
        <w:rPr>
          <w:b/>
          <w:bCs/>
        </w:rPr>
        <w:t>1°) Recommandation du Conseil des Ministres aux Etats Membres sur les i</w:t>
      </w:r>
      <w:r w:rsidRPr="521AB255">
        <w:rPr>
          <w:b/>
          <w:bCs/>
          <w:highlight w:val="magenta"/>
          <w:rPrChange w:id="42" w:author="Duchenne Véronique" w:date="2025-08-13T06:34:00Z">
            <w:rPr>
              <w:b/>
              <w:bCs/>
            </w:rPr>
          </w:rPrChange>
        </w:rPr>
        <w:t>mpacts des systèmes algorithmiques s</w:t>
      </w:r>
      <w:r w:rsidRPr="521AB255">
        <w:rPr>
          <w:b/>
          <w:bCs/>
        </w:rPr>
        <w:t>ur les droits humains du 8 avril 2020 (CM/Rec 2020/1)</w:t>
      </w:r>
    </w:p>
    <w:p w14:paraId="006F59A9" w14:textId="77777777" w:rsidR="002A0C06" w:rsidRDefault="002A0C06" w:rsidP="00D53B8B">
      <w:pPr>
        <w:pStyle w:val="Corpsdetexte"/>
        <w:jc w:val="both"/>
      </w:pPr>
    </w:p>
    <w:p w14:paraId="028B0BAE" w14:textId="04A9C810" w:rsidR="002A0C06" w:rsidRDefault="00074936" w:rsidP="00D53B8B">
      <w:pPr>
        <w:pStyle w:val="Corpsdetexte"/>
        <w:jc w:val="both"/>
      </w:pPr>
      <w:r>
        <w:t>Face à la place grandissante des outils numériques dans la vie quotidienne, et notamment dans les soins de santé, le Conseil des Ministre</w:t>
      </w:r>
      <w:r w:rsidR="0052378F">
        <w:t>s du Conseil de l’Europe</w:t>
      </w:r>
      <w:r>
        <w:t xml:space="preserve"> a adressé plusieurs recommandations aux Etats Parties :</w:t>
      </w:r>
    </w:p>
    <w:p w14:paraId="376ED699" w14:textId="2802875B" w:rsidR="00074936" w:rsidRDefault="00074936" w:rsidP="00D53B8B">
      <w:pPr>
        <w:pStyle w:val="Corpsdetexte"/>
        <w:numPr>
          <w:ilvl w:val="0"/>
          <w:numId w:val="10"/>
        </w:numPr>
        <w:jc w:val="both"/>
      </w:pPr>
      <w:r>
        <w:t xml:space="preserve">En matière législative : </w:t>
      </w:r>
      <w:r w:rsidRPr="00944D6D">
        <w:rPr>
          <w:b/>
          <w:bCs/>
        </w:rPr>
        <w:t>créer et adapter les cadres législatifs</w:t>
      </w:r>
      <w:r>
        <w:t xml:space="preserve"> concernant les systèmes algorithmiques afin de garantir leur </w:t>
      </w:r>
      <w:r w:rsidRPr="00944D6D">
        <w:rPr>
          <w:b/>
          <w:bCs/>
        </w:rPr>
        <w:t>conformité aux droits humains</w:t>
      </w:r>
      <w:r w:rsidR="000E35F3">
        <w:t xml:space="preserve">, en concertation avec les parties prenantes, dont la </w:t>
      </w:r>
      <w:r w:rsidR="000E35F3" w:rsidRPr="00944D6D">
        <w:rPr>
          <w:b/>
          <w:bCs/>
        </w:rPr>
        <w:t>société civile</w:t>
      </w:r>
      <w:r w:rsidR="000E35F3">
        <w:t xml:space="preserve">. Il s’agit notamment d’accorder </w:t>
      </w:r>
      <w:r w:rsidR="000E35F3" w:rsidRPr="000E35F3">
        <w:rPr>
          <w:i/>
          <w:iCs/>
        </w:rPr>
        <w:t xml:space="preserve">« une attention particulière aux besoins et voix des </w:t>
      </w:r>
      <w:r w:rsidR="000E35F3" w:rsidRPr="00944D6D">
        <w:rPr>
          <w:b/>
          <w:bCs/>
          <w:i/>
          <w:iCs/>
        </w:rPr>
        <w:t>groupes vulnérables</w:t>
      </w:r>
      <w:r w:rsidR="000E35F3" w:rsidRPr="000E35F3">
        <w:rPr>
          <w:i/>
          <w:iCs/>
        </w:rPr>
        <w:t>, pour veiller à ce que l’impact sur les droits de l’homme engendré par la conception, le développement et le déploiement en cours de systèmes algorithmiques fassent l’objet d’un suivi, d’un débat et d’une solution »</w:t>
      </w:r>
      <w:r w:rsidR="000E35F3">
        <w:t xml:space="preserve"> (5</w:t>
      </w:r>
      <w:r w:rsidR="000E35F3" w:rsidRPr="000E35F3">
        <w:rPr>
          <w:vertAlign w:val="superscript"/>
        </w:rPr>
        <w:t>e</w:t>
      </w:r>
      <w:r w:rsidR="000E35F3">
        <w:t xml:space="preserve"> recommandation). </w:t>
      </w:r>
    </w:p>
    <w:p w14:paraId="17CF208D" w14:textId="44BEDBF6" w:rsidR="000E35F3" w:rsidRDefault="000E35F3" w:rsidP="00D53B8B">
      <w:pPr>
        <w:pStyle w:val="Corpsdetexte"/>
        <w:numPr>
          <w:ilvl w:val="0"/>
          <w:numId w:val="9"/>
        </w:numPr>
        <w:jc w:val="both"/>
      </w:pPr>
      <w:r>
        <w:t xml:space="preserve">En matière de contrôle : créer ou promouvoir des </w:t>
      </w:r>
      <w:r w:rsidRPr="00944D6D">
        <w:rPr>
          <w:b/>
          <w:bCs/>
        </w:rPr>
        <w:t>institutions nationales de surveillance</w:t>
      </w:r>
      <w:r>
        <w:t xml:space="preserve">, </w:t>
      </w:r>
      <w:r w:rsidRPr="00944D6D">
        <w:rPr>
          <w:b/>
          <w:bCs/>
        </w:rPr>
        <w:t>de contrôle</w:t>
      </w:r>
      <w:r>
        <w:t xml:space="preserve">, </w:t>
      </w:r>
      <w:r w:rsidRPr="00944D6D">
        <w:rPr>
          <w:b/>
          <w:bCs/>
        </w:rPr>
        <w:t>d’évaluation des risques</w:t>
      </w:r>
      <w:r>
        <w:t xml:space="preserve"> en leur attribuant les ressources nécessaires </w:t>
      </w:r>
      <w:r w:rsidR="006C316A">
        <w:t>pour contrôler, superviser et coordonner le respect de ce cadre législatif.</w:t>
      </w:r>
    </w:p>
    <w:p w14:paraId="32C186E6" w14:textId="61E6EB13" w:rsidR="007D3B75" w:rsidRDefault="007D3B75" w:rsidP="007D3B75">
      <w:pPr>
        <w:pStyle w:val="Corpsdetexte"/>
        <w:numPr>
          <w:ilvl w:val="0"/>
          <w:numId w:val="9"/>
        </w:numPr>
        <w:jc w:val="both"/>
      </w:pPr>
      <w:r>
        <w:t xml:space="preserve">En matière de communication : veiller à la </w:t>
      </w:r>
      <w:r w:rsidRPr="00944D6D">
        <w:rPr>
          <w:b/>
          <w:bCs/>
        </w:rPr>
        <w:t>diffusion</w:t>
      </w:r>
      <w:r>
        <w:t xml:space="preserve"> la plus large possible de la recommandation aux parties prenantes. </w:t>
      </w:r>
    </w:p>
    <w:p w14:paraId="13127D8F" w14:textId="1DECA473" w:rsidR="000E35F3" w:rsidRDefault="000E35F3" w:rsidP="00D53B8B">
      <w:pPr>
        <w:pStyle w:val="Corpsdetexte"/>
        <w:numPr>
          <w:ilvl w:val="0"/>
          <w:numId w:val="9"/>
        </w:numPr>
        <w:jc w:val="both"/>
      </w:pPr>
      <w:r>
        <w:t>En matière d’éducation :</w:t>
      </w:r>
      <w:r w:rsidR="006C316A">
        <w:t xml:space="preserve"> encourager et promouvoir des </w:t>
      </w:r>
      <w:r w:rsidR="006C316A" w:rsidRPr="00944D6D">
        <w:rPr>
          <w:b/>
          <w:bCs/>
        </w:rPr>
        <w:t>programmes d’éducation aux médias et au numérique</w:t>
      </w:r>
      <w:r w:rsidR="006C316A">
        <w:t xml:space="preserve">, de manière </w:t>
      </w:r>
      <w:r w:rsidR="00600EA7">
        <w:t xml:space="preserve">à </w:t>
      </w:r>
      <w:r w:rsidR="006C316A">
        <w:t xml:space="preserve">réduire au minimum l’exposition aux dangers et de façon à permettre à chacun de comprendre les systèmes de décision automatisée et de prendre des décisions éclairées. </w:t>
      </w:r>
    </w:p>
    <w:p w14:paraId="5B741F8F" w14:textId="18DB5A93" w:rsidR="00074936" w:rsidRDefault="00AE7665" w:rsidP="00D53B8B">
      <w:pPr>
        <w:pStyle w:val="Corpsdetexte"/>
        <w:jc w:val="both"/>
      </w:pPr>
      <w:r>
        <w:t xml:space="preserve">Ces recommandations se déclinent dans des obligations concrètes pour la mise en place de ces principes généraux. </w:t>
      </w:r>
      <w:r w:rsidR="00FC3412">
        <w:t>Parmi ce</w:t>
      </w:r>
      <w:r>
        <w:t>s obligations</w:t>
      </w:r>
      <w:r w:rsidR="00FC3412">
        <w:t>, citons</w:t>
      </w:r>
      <w:r w:rsidR="00215676">
        <w:t xml:space="preserve"> entre autres</w:t>
      </w:r>
      <w:r w:rsidR="00FC3412">
        <w:t> :</w:t>
      </w:r>
    </w:p>
    <w:p w14:paraId="4097F3FD" w14:textId="77777777" w:rsidR="00AE7665" w:rsidRDefault="75FEB2AE" w:rsidP="00D53B8B">
      <w:pPr>
        <w:pStyle w:val="Corpsdetexte"/>
        <w:numPr>
          <w:ilvl w:val="0"/>
          <w:numId w:val="11"/>
        </w:numPr>
        <w:jc w:val="both"/>
      </w:pPr>
      <w:r>
        <w:t xml:space="preserve">Création de cadres institutionnels et réglementaires établissant </w:t>
      </w:r>
      <w:r w:rsidRPr="521AB255">
        <w:rPr>
          <w:b/>
          <w:bCs/>
          <w:highlight w:val="magenta"/>
          <w:rPrChange w:id="43" w:author="Duchenne Véronique" w:date="2025-08-13T06:35:00Z">
            <w:rPr>
              <w:b/>
              <w:bCs/>
            </w:rPr>
          </w:rPrChange>
        </w:rPr>
        <w:t>des critères et des garanties</w:t>
      </w:r>
      <w:r>
        <w:t xml:space="preserve"> pour a</w:t>
      </w:r>
      <w:r w:rsidRPr="521AB255">
        <w:rPr>
          <w:highlight w:val="magenta"/>
          <w:rPrChange w:id="44" w:author="Duchenne Véronique" w:date="2025-08-13T07:45:00Z">
            <w:rPr/>
          </w:rPrChange>
        </w:rPr>
        <w:t>ssurer la compatibilité des systèmes algorithmiques avec les droits humains.</w:t>
      </w:r>
    </w:p>
    <w:p w14:paraId="1F93CC78" w14:textId="3915E18D" w:rsidR="00FC3412" w:rsidRDefault="75FEB2AE" w:rsidP="00D53B8B">
      <w:pPr>
        <w:pStyle w:val="Corpsdetexte"/>
        <w:numPr>
          <w:ilvl w:val="0"/>
          <w:numId w:val="11"/>
        </w:numPr>
        <w:jc w:val="both"/>
      </w:pPr>
      <w:r w:rsidRPr="521AB255">
        <w:rPr>
          <w:b/>
          <w:bCs/>
        </w:rPr>
        <w:t>E</w:t>
      </w:r>
      <w:r w:rsidR="7704BAD5" w:rsidRPr="521AB255">
        <w:rPr>
          <w:b/>
          <w:bCs/>
        </w:rPr>
        <w:t xml:space="preserve">laboration et </w:t>
      </w:r>
      <w:r w:rsidRPr="521AB255">
        <w:rPr>
          <w:b/>
          <w:bCs/>
        </w:rPr>
        <w:t>é</w:t>
      </w:r>
      <w:r w:rsidR="7704BAD5" w:rsidRPr="521AB255">
        <w:rPr>
          <w:b/>
          <w:bCs/>
        </w:rPr>
        <w:t>valuation des lois et des politiques</w:t>
      </w:r>
      <w:r w:rsidR="7704BAD5">
        <w:t xml:space="preserve"> impliquant de </w:t>
      </w:r>
      <w:r w:rsidR="7704BAD5" w:rsidRPr="521AB255">
        <w:rPr>
          <w:b/>
          <w:bCs/>
        </w:rPr>
        <w:t>consulter</w:t>
      </w:r>
      <w:r w:rsidR="7704BAD5">
        <w:t xml:space="preserve"> régulièrement toutes les parties prenantes concernées.</w:t>
      </w:r>
    </w:p>
    <w:p w14:paraId="3833394D" w14:textId="3971B5F4" w:rsidR="00FC3412" w:rsidRDefault="00FC3412" w:rsidP="00D53B8B">
      <w:pPr>
        <w:pStyle w:val="Corpsdetexte"/>
        <w:numPr>
          <w:ilvl w:val="0"/>
          <w:numId w:val="11"/>
        </w:numPr>
        <w:jc w:val="both"/>
      </w:pPr>
      <w:r>
        <w:t xml:space="preserve">Doter les </w:t>
      </w:r>
      <w:r w:rsidRPr="00944D6D">
        <w:rPr>
          <w:b/>
          <w:bCs/>
        </w:rPr>
        <w:t>autorités de régulation</w:t>
      </w:r>
      <w:r>
        <w:t xml:space="preserve"> </w:t>
      </w:r>
      <w:r w:rsidRPr="00657346">
        <w:rPr>
          <w:b/>
          <w:bCs/>
        </w:rPr>
        <w:t>et de contrôle</w:t>
      </w:r>
      <w:r>
        <w:t xml:space="preserve"> de ressources et d’expertise suffisante</w:t>
      </w:r>
      <w:r w:rsidR="000219C4">
        <w:t>s</w:t>
      </w:r>
      <w:r>
        <w:t>.</w:t>
      </w:r>
    </w:p>
    <w:p w14:paraId="6C52F027" w14:textId="2DFEDCA6" w:rsidR="00FC3412" w:rsidRDefault="00AE7665" w:rsidP="00D53B8B">
      <w:pPr>
        <w:pStyle w:val="Corpsdetexte"/>
        <w:numPr>
          <w:ilvl w:val="0"/>
          <w:numId w:val="11"/>
        </w:numPr>
        <w:jc w:val="both"/>
      </w:pPr>
      <w:r>
        <w:t xml:space="preserve">Evaluation, tout au long de leur cycle de vie, des algorithmes par la </w:t>
      </w:r>
      <w:r w:rsidRPr="339D40E6">
        <w:rPr>
          <w:b/>
          <w:bCs/>
        </w:rPr>
        <w:t>m</w:t>
      </w:r>
      <w:r w:rsidR="006429AE" w:rsidRPr="339D40E6">
        <w:rPr>
          <w:b/>
          <w:bCs/>
        </w:rPr>
        <w:t>ise en place de tests et d’</w:t>
      </w:r>
      <w:r w:rsidRPr="339D40E6">
        <w:rPr>
          <w:b/>
          <w:bCs/>
        </w:rPr>
        <w:t>audits</w:t>
      </w:r>
      <w:r w:rsidR="006429AE" w:rsidRPr="339D40E6">
        <w:rPr>
          <w:b/>
          <w:bCs/>
        </w:rPr>
        <w:t xml:space="preserve"> réguliers</w:t>
      </w:r>
      <w:r w:rsidR="006429AE">
        <w:t xml:space="preserve">, en ce comprises des </w:t>
      </w:r>
      <w:r w:rsidR="006429AE" w:rsidRPr="339D40E6">
        <w:rPr>
          <w:b/>
          <w:bCs/>
        </w:rPr>
        <w:t>études d’impact des systèmes algorithmiques sur les droits humains</w:t>
      </w:r>
      <w:r w:rsidR="006429AE">
        <w:t xml:space="preserve">, </w:t>
      </w:r>
      <w:r w:rsidR="00F2098A">
        <w:t xml:space="preserve">réalisés par des experts indépendants, </w:t>
      </w:r>
      <w:r w:rsidR="006429AE">
        <w:t>en vue de contrôler la pertinence, le respect de la vie privée, la protection des données, les effets discriminatoires et le respect des droits humains</w:t>
      </w:r>
      <w:r w:rsidR="006429AE" w:rsidRPr="339D40E6">
        <w:rPr>
          <w:i/>
          <w:iCs/>
        </w:rPr>
        <w:t xml:space="preserve">. « Toute limitation importante des droits humains qui serait décelée lors de la mise à l’essai de ces systèmes devrait donner lieu à une </w:t>
      </w:r>
      <w:r w:rsidR="006429AE" w:rsidRPr="339D40E6">
        <w:rPr>
          <w:b/>
          <w:bCs/>
          <w:i/>
          <w:iCs/>
        </w:rPr>
        <w:t>rectification immédiate</w:t>
      </w:r>
      <w:r w:rsidR="006429AE" w:rsidRPr="339D40E6">
        <w:rPr>
          <w:i/>
          <w:iCs/>
        </w:rPr>
        <w:t xml:space="preserve"> et, </w:t>
      </w:r>
      <w:r w:rsidR="006429AE" w:rsidRPr="339D40E6">
        <w:rPr>
          <w:b/>
          <w:bCs/>
          <w:i/>
          <w:iCs/>
        </w:rPr>
        <w:t>à défaut, à la suspension du système</w:t>
      </w:r>
      <w:r w:rsidR="006429AE" w:rsidRPr="339D40E6">
        <w:rPr>
          <w:i/>
          <w:iCs/>
        </w:rPr>
        <w:t xml:space="preserve"> en attendant que ces corrections puissent avoir lieu ».</w:t>
      </w:r>
      <w:r w:rsidR="006429AE">
        <w:t xml:space="preserve"> </w:t>
      </w:r>
      <w:r>
        <w:t>(Obligation 3.3)</w:t>
      </w:r>
      <w:r w:rsidR="00F2098A">
        <w:t xml:space="preserve"> </w:t>
      </w:r>
      <w:r w:rsidR="00F2098A" w:rsidRPr="00AF4B60">
        <w:rPr>
          <w:b/>
          <w:bCs/>
        </w:rPr>
        <w:t>Une attention particulière doit être accordée aux résultats biaisés ou discriminatoires</w:t>
      </w:r>
      <w:r w:rsidR="00F2098A">
        <w:t xml:space="preserve">. </w:t>
      </w:r>
      <w:r w:rsidR="004136ED">
        <w:t>Par ailleurs, l</w:t>
      </w:r>
      <w:r w:rsidR="000D5C4D">
        <w:t xml:space="preserve">es évaluations et essais doivent porter sur des échantillons de population suffisamment représentatifs et diversifiés afin de réduire les risques de discrimination. </w:t>
      </w:r>
    </w:p>
    <w:p w14:paraId="5B38DBDE" w14:textId="52FD76B1" w:rsidR="00A14FBA" w:rsidRDefault="194D1079" w:rsidP="00D53B8B">
      <w:pPr>
        <w:pStyle w:val="Corpsdetexte"/>
        <w:numPr>
          <w:ilvl w:val="0"/>
          <w:numId w:val="11"/>
        </w:numPr>
        <w:jc w:val="both"/>
      </w:pPr>
      <w:r>
        <w:t>Devoir pour les acteurs du secteur privé d’</w:t>
      </w:r>
      <w:r w:rsidRPr="521AB255">
        <w:rPr>
          <w:b/>
          <w:bCs/>
        </w:rPr>
        <w:t>i</w:t>
      </w:r>
      <w:r w:rsidRPr="521AB255">
        <w:rPr>
          <w:b/>
          <w:bCs/>
          <w:highlight w:val="magenta"/>
          <w:rPrChange w:id="45" w:author="Duchenne Véronique" w:date="2025-08-13T07:46:00Z">
            <w:rPr>
              <w:b/>
              <w:bCs/>
            </w:rPr>
          </w:rPrChange>
        </w:rPr>
        <w:t xml:space="preserve">mpliquer des associations de consommateurs, des </w:t>
      </w:r>
      <w:r w:rsidRPr="521AB255">
        <w:rPr>
          <w:b/>
          <w:bCs/>
          <w:highlight w:val="magenta"/>
          <w:rPrChange w:id="46" w:author="Duchenne Véronique" w:date="2025-08-13T07:46:00Z">
            <w:rPr>
              <w:b/>
              <w:bCs/>
            </w:rPr>
          </w:rPrChange>
        </w:rPr>
        <w:lastRenderedPageBreak/>
        <w:t>défenseurs des droits humains et d’autres organisations</w:t>
      </w:r>
      <w:r>
        <w:t xml:space="preserve"> représentant les intérêts des individus et groupes concernés dans les processus de conception, développement, déploiement et évaluation des systèmes algorithmiques.</w:t>
      </w:r>
    </w:p>
    <w:p w14:paraId="208107CD" w14:textId="775510F6" w:rsidR="006429AE" w:rsidRDefault="6F5C1A8D" w:rsidP="00D53B8B">
      <w:pPr>
        <w:pStyle w:val="Corpsdetexte"/>
        <w:numPr>
          <w:ilvl w:val="0"/>
          <w:numId w:val="11"/>
        </w:numPr>
        <w:jc w:val="both"/>
      </w:pPr>
      <w:r>
        <w:t xml:space="preserve">Création de systèmes de </w:t>
      </w:r>
      <w:r w:rsidRPr="521AB255">
        <w:rPr>
          <w:b/>
          <w:bCs/>
          <w:highlight w:val="magenta"/>
          <w:rPrChange w:id="47" w:author="Duchenne Véronique" w:date="2025-08-13T07:46:00Z">
            <w:rPr>
              <w:b/>
              <w:bCs/>
            </w:rPr>
          </w:rPrChange>
        </w:rPr>
        <w:t>certification</w:t>
      </w:r>
      <w:r>
        <w:t xml:space="preserve"> pour garantir la provenance et la qualité des jeux de données et des modèles. </w:t>
      </w:r>
    </w:p>
    <w:p w14:paraId="785F4AA2" w14:textId="5430AD34" w:rsidR="00F2098A" w:rsidRDefault="00F2098A" w:rsidP="00D53B8B">
      <w:pPr>
        <w:pStyle w:val="Corpsdetexte"/>
        <w:numPr>
          <w:ilvl w:val="0"/>
          <w:numId w:val="11"/>
        </w:numPr>
        <w:jc w:val="both"/>
      </w:pPr>
      <w:r>
        <w:t xml:space="preserve">Imposer des normes élevées de transparence et d’explicabilité par le biais de </w:t>
      </w:r>
      <w:r w:rsidRPr="00944D6D">
        <w:rPr>
          <w:b/>
          <w:bCs/>
        </w:rPr>
        <w:t>labels éthiques</w:t>
      </w:r>
      <w:r>
        <w:t xml:space="preserve"> pour les systèmes algorithmiques.</w:t>
      </w:r>
    </w:p>
    <w:p w14:paraId="29CAE3B5" w14:textId="202E8140" w:rsidR="00A14FBA" w:rsidRDefault="00A14FBA" w:rsidP="00D53B8B">
      <w:pPr>
        <w:pStyle w:val="Corpsdetexte"/>
        <w:numPr>
          <w:ilvl w:val="0"/>
          <w:numId w:val="11"/>
        </w:numPr>
        <w:jc w:val="both"/>
      </w:pPr>
      <w:r>
        <w:t xml:space="preserve">Renforcer la </w:t>
      </w:r>
      <w:r w:rsidRPr="00944D6D">
        <w:rPr>
          <w:b/>
          <w:bCs/>
        </w:rPr>
        <w:t>responsabilité des acteurs du secteur privé en matière de droits de l’homme et de libertés fondamentales</w:t>
      </w:r>
      <w:r>
        <w:t>. « </w:t>
      </w:r>
      <w:r w:rsidRPr="004136ED">
        <w:rPr>
          <w:i/>
          <w:iCs/>
        </w:rPr>
        <w:t xml:space="preserve">Il appartient [au secteur privé] de veiller à ce que la conception, le développement ou le déploiement en cours de leurs systèmes algorithmiques n’aient pas de conséquences discriminatoires directes ou indirectes sur les individus et les groupes concernés, notamment sur ceux qui ont des besoins particuliers ou un </w:t>
      </w:r>
      <w:r w:rsidRPr="008917CA">
        <w:rPr>
          <w:b/>
          <w:bCs/>
          <w:i/>
          <w:iCs/>
        </w:rPr>
        <w:t>handicap</w:t>
      </w:r>
      <w:r w:rsidRPr="004136ED">
        <w:rPr>
          <w:i/>
          <w:iCs/>
        </w:rPr>
        <w:t xml:space="preserve">, ou qui pourraient rencontrer des </w:t>
      </w:r>
      <w:r w:rsidRPr="00C658B2">
        <w:rPr>
          <w:b/>
          <w:bCs/>
          <w:i/>
          <w:iCs/>
        </w:rPr>
        <w:t>inégalités structurelles</w:t>
      </w:r>
      <w:r w:rsidRPr="004136ED">
        <w:rPr>
          <w:i/>
          <w:iCs/>
        </w:rPr>
        <w:t xml:space="preserve"> dans leur accès aux droits de l’homme</w:t>
      </w:r>
      <w:r>
        <w:t> » (Principes d’application générale 1.4)</w:t>
      </w:r>
    </w:p>
    <w:p w14:paraId="5B98DF5B" w14:textId="73B529A6" w:rsidR="00600EA7" w:rsidRDefault="00600EA7" w:rsidP="00D53B8B">
      <w:pPr>
        <w:pStyle w:val="Corpsdetexte"/>
        <w:numPr>
          <w:ilvl w:val="0"/>
          <w:numId w:val="11"/>
        </w:numPr>
        <w:jc w:val="both"/>
      </w:pPr>
      <w:r>
        <w:t xml:space="preserve">Financer des recherches technologiques indépendantes pour élaborer des </w:t>
      </w:r>
      <w:r w:rsidRPr="00944D6D">
        <w:rPr>
          <w:b/>
          <w:bCs/>
        </w:rPr>
        <w:t>mécanismes permettant d’évaluer les systèmes algorithmiques</w:t>
      </w:r>
      <w:r>
        <w:t>.</w:t>
      </w:r>
    </w:p>
    <w:p w14:paraId="729618CF" w14:textId="6F8EFBEE" w:rsidR="00600EA7" w:rsidRDefault="2B6B5F42" w:rsidP="00D53B8B">
      <w:pPr>
        <w:pStyle w:val="Corpsdetexte"/>
        <w:numPr>
          <w:ilvl w:val="0"/>
          <w:numId w:val="11"/>
        </w:numPr>
        <w:jc w:val="both"/>
      </w:pPr>
      <w:r>
        <w:t xml:space="preserve">Assurer la </w:t>
      </w:r>
      <w:r w:rsidRPr="521AB255">
        <w:rPr>
          <w:b/>
          <w:bCs/>
        </w:rPr>
        <w:t>f</w:t>
      </w:r>
      <w:r w:rsidRPr="521AB255">
        <w:rPr>
          <w:b/>
          <w:bCs/>
          <w:highlight w:val="magenta"/>
          <w:rPrChange w:id="48" w:author="Duchenne Véronique" w:date="2025-08-13T07:46:00Z">
            <w:rPr>
              <w:b/>
              <w:bCs/>
            </w:rPr>
          </w:rPrChange>
        </w:rPr>
        <w:t xml:space="preserve">ormation </w:t>
      </w:r>
      <w:r w:rsidR="72AEEBDD" w:rsidRPr="521AB255">
        <w:rPr>
          <w:b/>
          <w:bCs/>
          <w:highlight w:val="magenta"/>
          <w:rPrChange w:id="49" w:author="Duchenne Véronique" w:date="2025-08-13T07:46:00Z">
            <w:rPr>
              <w:b/>
              <w:bCs/>
            </w:rPr>
          </w:rPrChange>
        </w:rPr>
        <w:t>en matière de non-discriminat</w:t>
      </w:r>
      <w:r w:rsidR="72AEEBDD" w:rsidRPr="521AB255">
        <w:rPr>
          <w:b/>
          <w:bCs/>
        </w:rPr>
        <w:t>ion et de respect des droits de l’homme</w:t>
      </w:r>
      <w:r w:rsidR="72AEEBDD">
        <w:t xml:space="preserve"> </w:t>
      </w:r>
      <w:r>
        <w:t xml:space="preserve">du personnel chargé de développer, mettre en œuvre, évaluer ou contrôler les systèmes algorithmiques. </w:t>
      </w:r>
    </w:p>
    <w:p w14:paraId="1F083F93" w14:textId="3E56E855" w:rsidR="00F2098A" w:rsidRDefault="00F2098A" w:rsidP="00D53B8B">
      <w:pPr>
        <w:pStyle w:val="Corpsdetexte"/>
        <w:numPr>
          <w:ilvl w:val="0"/>
          <w:numId w:val="11"/>
        </w:numPr>
        <w:jc w:val="both"/>
      </w:pPr>
      <w:r>
        <w:t xml:space="preserve">Garantir la </w:t>
      </w:r>
      <w:r w:rsidRPr="00944D6D">
        <w:rPr>
          <w:b/>
          <w:bCs/>
        </w:rPr>
        <w:t>traçabilité</w:t>
      </w:r>
      <w:r>
        <w:t xml:space="preserve"> des décisions algorithmique</w:t>
      </w:r>
      <w:r w:rsidR="000D5C4D">
        <w:t>s</w:t>
      </w:r>
      <w:r>
        <w:t xml:space="preserve">. </w:t>
      </w:r>
    </w:p>
    <w:p w14:paraId="756BF153" w14:textId="282860AD" w:rsidR="00A14FBA" w:rsidRDefault="00A14FBA" w:rsidP="00D53B8B">
      <w:pPr>
        <w:pStyle w:val="Corpsdetexte"/>
        <w:numPr>
          <w:ilvl w:val="0"/>
          <w:numId w:val="11"/>
        </w:numPr>
        <w:jc w:val="both"/>
      </w:pPr>
      <w:r w:rsidRPr="00944D6D">
        <w:rPr>
          <w:b/>
          <w:bCs/>
        </w:rPr>
        <w:t>Sensibiliser le public</w:t>
      </w:r>
      <w:r>
        <w:t xml:space="preserve"> à l’utilisation potentielle des systèmes algorithmiques pour manipuler, exploiter, tromper ou répartir les ressources en vue de permettre aux individus et aux groupes de </w:t>
      </w:r>
      <w:r w:rsidRPr="00C658B2">
        <w:rPr>
          <w:b/>
          <w:bCs/>
        </w:rPr>
        <w:t>mieux connaître leurs droits</w:t>
      </w:r>
      <w:r>
        <w:t>.</w:t>
      </w:r>
    </w:p>
    <w:p w14:paraId="264EF6D3" w14:textId="54ED900D" w:rsidR="00A14FBA" w:rsidRDefault="194D1079" w:rsidP="00D53B8B">
      <w:pPr>
        <w:pStyle w:val="Corpsdetexte"/>
        <w:numPr>
          <w:ilvl w:val="0"/>
          <w:numId w:val="11"/>
        </w:numPr>
        <w:jc w:val="both"/>
      </w:pPr>
      <w:r>
        <w:t>Garantir le droit à l’</w:t>
      </w:r>
      <w:r w:rsidRPr="521AB255">
        <w:rPr>
          <w:b/>
          <w:bCs/>
        </w:rPr>
        <w:t>autodétermination informationnelle</w:t>
      </w:r>
      <w:r>
        <w:t xml:space="preserve"> en </w:t>
      </w:r>
      <w:r w:rsidR="6D8E0999">
        <w:t>veillant à ce</w:t>
      </w:r>
      <w:r>
        <w:t xml:space="preserve"> que les individus soient </w:t>
      </w:r>
      <w:r w:rsidRPr="00C658B2">
        <w:rPr>
          <w:b/>
          <w:bCs/>
          <w:highlight w:val="magenta"/>
          <w:rPrChange w:id="50" w:author="Duchenne Véronique" w:date="2025-08-13T07:47:00Z">
            <w:rPr/>
          </w:rPrChange>
        </w:rPr>
        <w:t>informés à l’avance</w:t>
      </w:r>
      <w:r>
        <w:t xml:space="preserve"> du traitement de leurs données et en leur offrant la possibilité de </w:t>
      </w:r>
      <w:r w:rsidRPr="521AB255">
        <w:rPr>
          <w:b/>
          <w:bCs/>
        </w:rPr>
        <w:t>contrôler</w:t>
      </w:r>
      <w:r>
        <w:t xml:space="preserve"> leurs données, en ce compris de les </w:t>
      </w:r>
      <w:r w:rsidRPr="521AB255">
        <w:rPr>
          <w:b/>
          <w:bCs/>
        </w:rPr>
        <w:t>invisibiliser</w:t>
      </w:r>
      <w:r>
        <w:t>.</w:t>
      </w:r>
    </w:p>
    <w:p w14:paraId="707BCA33" w14:textId="31C819E9" w:rsidR="000D5C4D" w:rsidRDefault="241FB94E" w:rsidP="00D53B8B">
      <w:pPr>
        <w:pStyle w:val="Corpsdetexte"/>
        <w:numPr>
          <w:ilvl w:val="0"/>
          <w:numId w:val="11"/>
        </w:numPr>
        <w:jc w:val="both"/>
      </w:pPr>
      <w:r>
        <w:t xml:space="preserve">Garantir le droit à </w:t>
      </w:r>
      <w:r w:rsidRPr="521AB255">
        <w:rPr>
          <w:b/>
          <w:bCs/>
        </w:rPr>
        <w:t>c</w:t>
      </w:r>
      <w:r w:rsidRPr="521AB255">
        <w:rPr>
          <w:b/>
          <w:bCs/>
          <w:highlight w:val="magenta"/>
          <w:rPrChange w:id="51" w:author="Duchenne Véronique" w:date="2025-08-13T07:47:00Z">
            <w:rPr>
              <w:b/>
              <w:bCs/>
            </w:rPr>
          </w:rPrChange>
        </w:rPr>
        <w:t>onsentir</w:t>
      </w:r>
      <w:r w:rsidRPr="521AB255">
        <w:rPr>
          <w:highlight w:val="magenta"/>
          <w:rPrChange w:id="52" w:author="Duchenne Véronique" w:date="2025-08-13T07:47:00Z">
            <w:rPr/>
          </w:rPrChange>
        </w:rPr>
        <w:t xml:space="preserve"> et à </w:t>
      </w:r>
      <w:r w:rsidRPr="521AB255">
        <w:rPr>
          <w:b/>
          <w:bCs/>
          <w:highlight w:val="magenta"/>
          <w:rPrChange w:id="53" w:author="Duchenne Véronique" w:date="2025-08-13T07:47:00Z">
            <w:rPr>
              <w:b/>
              <w:bCs/>
            </w:rPr>
          </w:rPrChange>
        </w:rPr>
        <w:t>retirer son consentement</w:t>
      </w:r>
      <w:r>
        <w:t xml:space="preserve"> à l’utilisation de ses données tout en maintenant l’accès aux services. </w:t>
      </w:r>
    </w:p>
    <w:p w14:paraId="4C54B32E" w14:textId="5C025EE9" w:rsidR="000D5C4D" w:rsidRDefault="00600EA7" w:rsidP="00D53B8B">
      <w:pPr>
        <w:pStyle w:val="Corpsdetexte"/>
        <w:numPr>
          <w:ilvl w:val="0"/>
          <w:numId w:val="11"/>
        </w:numPr>
        <w:jc w:val="both"/>
      </w:pPr>
      <w:r>
        <w:t xml:space="preserve">Mettre en place des </w:t>
      </w:r>
      <w:r w:rsidRPr="00944D6D">
        <w:rPr>
          <w:b/>
          <w:bCs/>
        </w:rPr>
        <w:t>points de contact et de permanence téléphonique faciles d’accès</w:t>
      </w:r>
      <w:r>
        <w:t xml:space="preserve"> pour favoriser la contestation et former</w:t>
      </w:r>
      <w:r w:rsidR="00722B46">
        <w:t>,</w:t>
      </w:r>
      <w:r>
        <w:t xml:space="preserve"> </w:t>
      </w:r>
      <w:r w:rsidR="00722B46">
        <w:t xml:space="preserve">sur les normes en matière de droits de l’homme, </w:t>
      </w:r>
      <w:r>
        <w:t xml:space="preserve">le personnel chargé de recueillir les plaintes. </w:t>
      </w:r>
    </w:p>
    <w:p w14:paraId="15B3B1DD" w14:textId="68C809C2" w:rsidR="00FC3412" w:rsidRDefault="194D1079" w:rsidP="00D53B8B">
      <w:pPr>
        <w:pStyle w:val="Corpsdetexte"/>
        <w:numPr>
          <w:ilvl w:val="0"/>
          <w:numId w:val="11"/>
        </w:numPr>
        <w:jc w:val="both"/>
      </w:pPr>
      <w:r>
        <w:t xml:space="preserve">Prévoir des possibilités effectives d’introduction de </w:t>
      </w:r>
      <w:r w:rsidRPr="521AB255">
        <w:rPr>
          <w:b/>
          <w:bCs/>
          <w:highlight w:val="magenta"/>
          <w:rPrChange w:id="54" w:author="Duchenne Véronique" w:date="2025-08-13T07:47:00Z">
            <w:rPr>
              <w:b/>
              <w:bCs/>
            </w:rPr>
          </w:rPrChange>
        </w:rPr>
        <w:t>plaintes</w:t>
      </w:r>
      <w:r w:rsidRPr="521AB255">
        <w:rPr>
          <w:highlight w:val="magenta"/>
          <w:rPrChange w:id="55" w:author="Duchenne Véronique" w:date="2025-08-13T07:47:00Z">
            <w:rPr/>
          </w:rPrChange>
        </w:rPr>
        <w:t xml:space="preserve"> ou de </w:t>
      </w:r>
      <w:r w:rsidRPr="521AB255">
        <w:rPr>
          <w:b/>
          <w:bCs/>
          <w:highlight w:val="magenta"/>
          <w:rPrChange w:id="56" w:author="Duchenne Véronique" w:date="2025-08-13T07:47:00Z">
            <w:rPr>
              <w:b/>
              <w:bCs/>
            </w:rPr>
          </w:rPrChange>
        </w:rPr>
        <w:t>recours</w:t>
      </w:r>
      <w:r>
        <w:t xml:space="preserve"> via des procédures judiciaires et non judiciaires </w:t>
      </w:r>
      <w:r w:rsidRPr="521AB255">
        <w:rPr>
          <w:b/>
          <w:bCs/>
        </w:rPr>
        <w:t>équitables, faciles d’accès, abordables et indépendantes</w:t>
      </w:r>
      <w:r>
        <w:t xml:space="preserve">. </w:t>
      </w:r>
    </w:p>
    <w:p w14:paraId="7107B463" w14:textId="77777777" w:rsidR="00C64501" w:rsidRDefault="00C64501" w:rsidP="00D53B8B">
      <w:pPr>
        <w:pStyle w:val="Corpsdetexte"/>
        <w:jc w:val="both"/>
      </w:pPr>
    </w:p>
    <w:p w14:paraId="4C3B6AF6" w14:textId="28D57BD9" w:rsidR="00C64501" w:rsidRDefault="62159793" w:rsidP="00D53B8B">
      <w:pPr>
        <w:pStyle w:val="Corpsdetexte"/>
        <w:jc w:val="both"/>
      </w:pPr>
      <w:r>
        <w:t>Ces recommandations n’ont p</w:t>
      </w:r>
      <w:r w:rsidRPr="521AB255">
        <w:rPr>
          <w:highlight w:val="magenta"/>
          <w:rPrChange w:id="57" w:author="Duchenne Véronique" w:date="2025-08-13T07:50:00Z">
            <w:rPr/>
          </w:rPrChange>
        </w:rPr>
        <w:t>as de caractère contraignan</w:t>
      </w:r>
      <w:r>
        <w:t>t.</w:t>
      </w:r>
    </w:p>
    <w:p w14:paraId="1733485D" w14:textId="77777777" w:rsidR="002A0C06" w:rsidRDefault="002A0C06" w:rsidP="00D53B8B">
      <w:pPr>
        <w:pStyle w:val="Corpsdetexte"/>
        <w:jc w:val="both"/>
      </w:pPr>
    </w:p>
    <w:p w14:paraId="12689024" w14:textId="56E1F614" w:rsidR="002A0C06" w:rsidRPr="00C64501" w:rsidRDefault="0A791B74" w:rsidP="00D53B8B">
      <w:pPr>
        <w:pStyle w:val="Corpsdetexte"/>
        <w:jc w:val="both"/>
        <w:rPr>
          <w:b/>
          <w:bCs/>
        </w:rPr>
      </w:pPr>
      <w:r w:rsidRPr="521AB255">
        <w:rPr>
          <w:b/>
          <w:bCs/>
        </w:rPr>
        <w:t>2°) Convention-cadre sur l’intelligence artificielle et les droits de l’homme, la démocratie et l’Etat de droit du 5 septembre 2024 (STCE 225)</w:t>
      </w:r>
    </w:p>
    <w:p w14:paraId="78F80978" w14:textId="77777777" w:rsidR="00C64501" w:rsidRDefault="00C64501" w:rsidP="00D53B8B">
      <w:pPr>
        <w:pStyle w:val="Corpsdetexte"/>
        <w:jc w:val="both"/>
      </w:pPr>
    </w:p>
    <w:p w14:paraId="5DE7B14E" w14:textId="55BEB622" w:rsidR="00C64501" w:rsidRPr="0036504C" w:rsidRDefault="62159793" w:rsidP="521AB255">
      <w:pPr>
        <w:pStyle w:val="Corpsdetexte"/>
        <w:jc w:val="both"/>
      </w:pPr>
      <w:r w:rsidRPr="0036504C">
        <w:t>Quatre ans</w:t>
      </w:r>
      <w:r w:rsidR="4DEDD572" w:rsidRPr="0036504C">
        <w:t xml:space="preserve"> après les recommandations qui précèdent</w:t>
      </w:r>
      <w:r w:rsidRPr="0036504C">
        <w:t xml:space="preserve">, le Conseil de l’Europe propose à la signature et à la ratification une convention-cadre. Celle-ci fait part des préoccupations </w:t>
      </w:r>
      <w:r w:rsidR="4DEDD572" w:rsidRPr="0036504C">
        <w:t xml:space="preserve">du Conseil de l’Europe </w:t>
      </w:r>
      <w:r w:rsidRPr="0036504C">
        <w:t xml:space="preserve">face aux </w:t>
      </w:r>
      <w:r w:rsidRPr="0036504C">
        <w:rPr>
          <w:b/>
          <w:bCs/>
        </w:rPr>
        <w:t xml:space="preserve">risques de discrimination </w:t>
      </w:r>
      <w:r w:rsidR="437E1269" w:rsidRPr="0036504C">
        <w:rPr>
          <w:b/>
          <w:bCs/>
        </w:rPr>
        <w:t>et d’aggravation des inégalités</w:t>
      </w:r>
      <w:r w:rsidR="437E1269" w:rsidRPr="0036504C">
        <w:t xml:space="preserve"> auxquels</w:t>
      </w:r>
      <w:r w:rsidRPr="0036504C">
        <w:t xml:space="preserve"> les systèmes d’intelligence artificielle </w:t>
      </w:r>
      <w:r w:rsidR="437E1269" w:rsidRPr="0036504C">
        <w:t>exposent « </w:t>
      </w:r>
      <w:r w:rsidR="437E1269" w:rsidRPr="0036504C">
        <w:rPr>
          <w:b/>
          <w:bCs/>
        </w:rPr>
        <w:t>les personnes en situation de vulnérabilité</w:t>
      </w:r>
      <w:r w:rsidR="437E1269" w:rsidRPr="0036504C">
        <w:t xml:space="preserve"> ». Elle </w:t>
      </w:r>
      <w:r w:rsidRPr="0036504C">
        <w:t xml:space="preserve">énumère des principes généraux pour une utilisation </w:t>
      </w:r>
      <w:r w:rsidR="437E1269" w:rsidRPr="0036504C">
        <w:t xml:space="preserve">de l’intelligence artificielle conforme aux grands traités internationaux, dont la Déclaration universelle des Droits de l’Homme, la Charte sociale européenne révisée et la </w:t>
      </w:r>
      <w:r w:rsidR="437E1269" w:rsidRPr="00C658B2">
        <w:rPr>
          <w:b/>
          <w:bCs/>
        </w:rPr>
        <w:t>Convention des Nations Unies relatives aux droits des Personnes Handicapées</w:t>
      </w:r>
      <w:r w:rsidR="437E1269" w:rsidRPr="0036504C">
        <w:t xml:space="preserve">. La convention-cadre s’applique aussi bien aux pouvoirs publics qu’aux acteurs privés. </w:t>
      </w:r>
    </w:p>
    <w:p w14:paraId="70005FC4" w14:textId="4BD21A79" w:rsidR="00ED008D" w:rsidRDefault="00ED008D" w:rsidP="00D53B8B">
      <w:pPr>
        <w:pStyle w:val="Corpsdetexte"/>
        <w:jc w:val="both"/>
      </w:pPr>
      <w:r>
        <w:t xml:space="preserve">Les principes généraux appliqués aux activités menées dans le cadre de vie des systèmes d’intelligence artificielle sont les suivants : </w:t>
      </w:r>
      <w:r w:rsidRPr="0029106B">
        <w:rPr>
          <w:b/>
          <w:bCs/>
        </w:rPr>
        <w:t xml:space="preserve">la dignité humaine et l’autonomie personnelle, la transparence et le contrôle, la responsabilité pour les impacts négatifs sur les droits humains, l’égalité et la non-discrimination, le respect de la vie privée et la protection des données à caractère personnel, la fiabilité des systèmes et des résultats, une innovation sûre, des droits de recours contre les violations des droits humains incluant un </w:t>
      </w:r>
      <w:r w:rsidRPr="0029106B">
        <w:rPr>
          <w:b/>
          <w:bCs/>
        </w:rPr>
        <w:lastRenderedPageBreak/>
        <w:t>droit à une information pertinente</w:t>
      </w:r>
      <w:r w:rsidR="00D53B8B" w:rsidRPr="0029106B">
        <w:rPr>
          <w:b/>
          <w:bCs/>
        </w:rPr>
        <w:t xml:space="preserve"> et suffisante pour introduire une plainte</w:t>
      </w:r>
      <w:r w:rsidR="00D53B8B">
        <w:t xml:space="preserve">. </w:t>
      </w:r>
    </w:p>
    <w:p w14:paraId="225F12C8" w14:textId="46DFECD7" w:rsidR="00D53B8B" w:rsidRDefault="00D53B8B" w:rsidP="00D53B8B">
      <w:pPr>
        <w:pStyle w:val="Corpsdetexte"/>
        <w:jc w:val="both"/>
      </w:pPr>
      <w:r>
        <w:t>La convention-cad</w:t>
      </w:r>
      <w:r w:rsidR="008917CA">
        <w:t>r</w:t>
      </w:r>
      <w:r>
        <w:t xml:space="preserve">e fait explicitement référence aux </w:t>
      </w:r>
      <w:r w:rsidRPr="0029106B">
        <w:rPr>
          <w:b/>
          <w:bCs/>
        </w:rPr>
        <w:t>droits des personnes en situation de handicap</w:t>
      </w:r>
      <w:r>
        <w:t xml:space="preserve"> mais en restreint </w:t>
      </w:r>
      <w:r w:rsidR="00EC181A">
        <w:t xml:space="preserve">malheureusement </w:t>
      </w:r>
      <w:r>
        <w:t>la portée en p</w:t>
      </w:r>
      <w:r w:rsidR="00D67163">
        <w:t xml:space="preserve">révoyant pour les Etats Parties la possibilité de se conformer à </w:t>
      </w:r>
      <w:r w:rsidR="00020089">
        <w:t>leur</w:t>
      </w:r>
      <w:r w:rsidR="00D67163">
        <w:t xml:space="preserve"> droit national (chapitre IV, article 18).</w:t>
      </w:r>
    </w:p>
    <w:p w14:paraId="18EE2742" w14:textId="58AB72D0" w:rsidR="00D53B8B" w:rsidRDefault="00D67163" w:rsidP="002A0A18">
      <w:pPr>
        <w:pStyle w:val="Corpsdetexte"/>
        <w:jc w:val="both"/>
      </w:pPr>
      <w:r>
        <w:t>Enfin, le texte de la convention i</w:t>
      </w:r>
      <w:r w:rsidR="00D53B8B">
        <w:t xml:space="preserve">nstaure une obligation de rapport périodique des Etats Parties sur leurs avancées en matière d’intelligence artificielle et de respect des droits humains. </w:t>
      </w:r>
    </w:p>
    <w:p w14:paraId="46E8B9B1" w14:textId="444F79EE" w:rsidR="00D67163" w:rsidRDefault="55AA380B" w:rsidP="521AB255">
      <w:pPr>
        <w:pStyle w:val="Corpsdetexte"/>
        <w:jc w:val="both"/>
        <w:rPr>
          <w:highlight w:val="magenta"/>
        </w:rPr>
      </w:pPr>
      <w:r>
        <w:t xml:space="preserve">15 pays ont signé la Convention, dont 10 membres du Conseil de l’Europe, mais aucun d’eux ne l’a ratifiée. Or l’article 30 prévoit une entrée en vigueur du traité trois mois après que 5 pays, dont 3 membres au moins du Conseil de l’Europe, l’auront ratifié. La Convention n’est donc pas entrée en vigueur. </w:t>
      </w:r>
      <w:r w:rsidRPr="521AB255">
        <w:rPr>
          <w:b/>
          <w:bCs/>
        </w:rPr>
        <w:t>L</w:t>
      </w:r>
      <w:r w:rsidRPr="521AB255">
        <w:rPr>
          <w:b/>
          <w:bCs/>
          <w:highlight w:val="magenta"/>
          <w:rPrChange w:id="58" w:author="Duchenne Véronique" w:date="2025-08-13T07:50:00Z">
            <w:rPr>
              <w:b/>
              <w:bCs/>
            </w:rPr>
          </w:rPrChange>
        </w:rPr>
        <w:t>a Belgique ne l’a ni signée, ni ratifiée</w:t>
      </w:r>
      <w:r w:rsidRPr="521AB255">
        <w:rPr>
          <w:highlight w:val="magenta"/>
          <w:rPrChange w:id="59" w:author="Duchenne Véronique" w:date="2025-08-13T07:50:00Z">
            <w:rPr/>
          </w:rPrChange>
        </w:rPr>
        <w:t>.</w:t>
      </w:r>
    </w:p>
    <w:p w14:paraId="1F452EDE" w14:textId="77777777" w:rsidR="00B0796A" w:rsidRDefault="00B0796A" w:rsidP="521AB255">
      <w:pPr>
        <w:pStyle w:val="Corpsdetexte"/>
        <w:jc w:val="both"/>
        <w:rPr>
          <w:highlight w:val="magenta"/>
        </w:rPr>
      </w:pPr>
    </w:p>
    <w:p w14:paraId="72D571E9" w14:textId="5EBF3688" w:rsidR="00B0796A" w:rsidRPr="00E11E8E" w:rsidRDefault="00B0796A" w:rsidP="00B0796A">
      <w:pPr>
        <w:pStyle w:val="Corpsdetexte"/>
        <w:jc w:val="both"/>
        <w:rPr>
          <w:b/>
          <w:bCs/>
          <w:u w:val="single"/>
          <w:lang w:val="fr-BE"/>
        </w:rPr>
      </w:pPr>
      <w:r w:rsidRPr="00E11E8E">
        <w:rPr>
          <w:b/>
          <w:bCs/>
          <w:u w:val="single"/>
        </w:rPr>
        <w:t xml:space="preserve">L’Union Européenne </w:t>
      </w:r>
      <w:r w:rsidR="00E77974">
        <w:rPr>
          <w:b/>
          <w:bCs/>
          <w:u w:val="single"/>
        </w:rPr>
        <w:t>affirme</w:t>
      </w:r>
      <w:r w:rsidRPr="00E11E8E">
        <w:rPr>
          <w:b/>
          <w:bCs/>
          <w:u w:val="single"/>
        </w:rPr>
        <w:t xml:space="preserve"> un nouveau concept : les « droits numériques » </w:t>
      </w:r>
    </w:p>
    <w:p w14:paraId="017FEB30" w14:textId="77777777" w:rsidR="00B0796A" w:rsidRDefault="00B0796A" w:rsidP="00B0796A">
      <w:pPr>
        <w:pStyle w:val="Corpsdetexte"/>
        <w:jc w:val="both"/>
        <w:rPr>
          <w:b/>
          <w:bCs/>
          <w:lang w:val="fr-BE"/>
        </w:rPr>
      </w:pPr>
    </w:p>
    <w:p w14:paraId="58BA3379" w14:textId="20B70E98" w:rsidR="00B0796A" w:rsidRDefault="00B0796A" w:rsidP="00B0796A">
      <w:pPr>
        <w:pStyle w:val="Corpsdetexte"/>
        <w:jc w:val="both"/>
        <w:rPr>
          <w:lang w:val="fr-BE"/>
        </w:rPr>
      </w:pPr>
      <w:r w:rsidRPr="521AB255">
        <w:rPr>
          <w:lang w:val="fr-BE"/>
        </w:rPr>
        <w:t xml:space="preserve">La </w:t>
      </w:r>
      <w:hyperlink r:id="rId69">
        <w:r w:rsidRPr="521AB255">
          <w:rPr>
            <w:rStyle w:val="Lienhypertexte"/>
            <w:i/>
            <w:iCs/>
            <w:lang w:val="fr-BE"/>
          </w:rPr>
          <w:t>Déclaration européenne sur les droits et principes numériques pour la décennie numérique</w:t>
        </w:r>
      </w:hyperlink>
      <w:r w:rsidR="00E11E8E">
        <w:rPr>
          <w:rStyle w:val="Appelnotedebasdep"/>
        </w:rPr>
        <w:footnoteReference w:id="2"/>
      </w:r>
      <w:r w:rsidRPr="521AB255">
        <w:rPr>
          <w:lang w:val="fr-BE"/>
        </w:rPr>
        <w:t xml:space="preserve"> </w:t>
      </w:r>
      <w:r w:rsidRPr="00E11E8E">
        <w:rPr>
          <w:lang w:val="fr-BE"/>
        </w:rPr>
        <w:t xml:space="preserve">répond aux préoccupations du Parlement Européen qui souhaitait que </w:t>
      </w:r>
      <w:r w:rsidR="00E11E8E">
        <w:rPr>
          <w:lang w:val="fr-BE"/>
        </w:rPr>
        <w:t xml:space="preserve">la </w:t>
      </w:r>
      <w:r w:rsidR="00E11E8E" w:rsidRPr="00E11E8E">
        <w:rPr>
          <w:b/>
          <w:bCs/>
          <w:lang w:val="fr-BE"/>
        </w:rPr>
        <w:t>Deuxième Stratégie numérique de l’Union Européenne 2021-2030</w:t>
      </w:r>
      <w:r w:rsidR="00E11E8E">
        <w:rPr>
          <w:lang w:val="fr-BE"/>
        </w:rPr>
        <w:t xml:space="preserve"> </w:t>
      </w:r>
      <w:r w:rsidRPr="521AB255">
        <w:rPr>
          <w:lang w:val="fr-BE"/>
        </w:rPr>
        <w:t xml:space="preserve">s’inscrive dans le </w:t>
      </w:r>
      <w:r w:rsidRPr="521AB255">
        <w:rPr>
          <w:b/>
          <w:bCs/>
          <w:lang w:val="fr-BE"/>
        </w:rPr>
        <w:t>respect des valeurs européennes et des droits fondamentaux</w:t>
      </w:r>
      <w:r w:rsidRPr="521AB255">
        <w:rPr>
          <w:lang w:val="fr-BE"/>
        </w:rPr>
        <w:t>.</w:t>
      </w:r>
      <w:r w:rsidR="00E11E8E">
        <w:rPr>
          <w:lang w:val="fr-BE"/>
        </w:rPr>
        <w:t xml:space="preserve"> </w:t>
      </w:r>
      <w:r w:rsidRPr="339D40E6">
        <w:rPr>
          <w:lang w:val="fr-BE"/>
        </w:rPr>
        <w:t xml:space="preserve">Conformément à cette attente, la Déclaration s’ouvre dès l’article premier sur le rappel de </w:t>
      </w:r>
      <w:r w:rsidRPr="00E11E8E">
        <w:rPr>
          <w:b/>
          <w:bCs/>
          <w:lang w:val="fr-BE"/>
        </w:rPr>
        <w:t>l’Union des Valeurs et de la Charte des Droits fondamentaux</w:t>
      </w:r>
      <w:r w:rsidRPr="339D40E6">
        <w:rPr>
          <w:lang w:val="fr-BE"/>
        </w:rPr>
        <w:t xml:space="preserve">. Les différents chapitres se déclinent selon les valeurs de solidarité et </w:t>
      </w:r>
      <w:r w:rsidRPr="339D40E6">
        <w:rPr>
          <w:b/>
          <w:bCs/>
          <w:lang w:val="fr-BE"/>
        </w:rPr>
        <w:t>inclusion</w:t>
      </w:r>
      <w:r w:rsidRPr="339D40E6">
        <w:rPr>
          <w:lang w:val="fr-BE"/>
        </w:rPr>
        <w:t xml:space="preserve"> (chapitre II), </w:t>
      </w:r>
      <w:r w:rsidRPr="339D40E6">
        <w:rPr>
          <w:b/>
          <w:bCs/>
          <w:lang w:val="fr-BE"/>
        </w:rPr>
        <w:t>liberté de choix</w:t>
      </w:r>
      <w:r w:rsidRPr="339D40E6">
        <w:rPr>
          <w:lang w:val="fr-BE"/>
        </w:rPr>
        <w:t xml:space="preserve"> (chapitre III), </w:t>
      </w:r>
      <w:r w:rsidRPr="339D40E6">
        <w:rPr>
          <w:b/>
          <w:bCs/>
          <w:lang w:val="fr-BE"/>
        </w:rPr>
        <w:t>participation</w:t>
      </w:r>
      <w:r w:rsidRPr="339D40E6">
        <w:rPr>
          <w:lang w:val="fr-BE"/>
        </w:rPr>
        <w:t xml:space="preserve"> à l’espace public (chapitre IV), sûreté, </w:t>
      </w:r>
      <w:r w:rsidRPr="339D40E6">
        <w:rPr>
          <w:b/>
          <w:bCs/>
          <w:lang w:val="fr-BE"/>
        </w:rPr>
        <w:t>sécurité</w:t>
      </w:r>
      <w:r w:rsidRPr="339D40E6">
        <w:rPr>
          <w:lang w:val="fr-BE"/>
        </w:rPr>
        <w:t xml:space="preserve"> </w:t>
      </w:r>
      <w:r w:rsidRPr="00E11E8E">
        <w:rPr>
          <w:b/>
          <w:bCs/>
          <w:lang w:val="fr-BE"/>
        </w:rPr>
        <w:t>et autonomisation</w:t>
      </w:r>
      <w:r w:rsidRPr="339D40E6">
        <w:rPr>
          <w:lang w:val="fr-BE"/>
        </w:rPr>
        <w:t xml:space="preserve"> (chapitre VI), durabilité (chapitre VII) et insiste sur la nécessité de « mettre les citoyens au cœur de la transformation numérique » (chapitre I).</w:t>
      </w:r>
    </w:p>
    <w:p w14:paraId="7A5587DA" w14:textId="7D72DF9E" w:rsidR="00B0796A" w:rsidRDefault="00B0796A" w:rsidP="00B0796A">
      <w:pPr>
        <w:pStyle w:val="Corpsdetexte"/>
        <w:jc w:val="both"/>
        <w:rPr>
          <w:lang w:val="fr-BE"/>
        </w:rPr>
      </w:pPr>
      <w:r>
        <w:rPr>
          <w:lang w:val="fr-BE"/>
        </w:rPr>
        <w:t xml:space="preserve">En ce qui concerne l’intelligence artificielle, la Déclaration stipule à l’article 9 que </w:t>
      </w:r>
      <w:r w:rsidR="00C658B2">
        <w:rPr>
          <w:lang w:val="fr-BE"/>
        </w:rPr>
        <w:t>« </w:t>
      </w:r>
      <w:r w:rsidRPr="00AB5FF2">
        <w:rPr>
          <w:i/>
          <w:iCs/>
          <w:lang w:val="fr-BE"/>
        </w:rPr>
        <w:t xml:space="preserve">Toute personne devrait être en mesure de bénéficier des avantages qu’offrent les systèmes algorithmiques et d’intelligence artificielle, y compris en faisant des </w:t>
      </w:r>
      <w:r w:rsidRPr="00AB5FF2">
        <w:rPr>
          <w:b/>
          <w:bCs/>
          <w:i/>
          <w:iCs/>
          <w:lang w:val="fr-BE"/>
        </w:rPr>
        <w:t>choix libres et éclairés</w:t>
      </w:r>
      <w:r w:rsidRPr="00AB5FF2">
        <w:rPr>
          <w:i/>
          <w:iCs/>
          <w:lang w:val="fr-BE"/>
        </w:rPr>
        <w:t xml:space="preserve"> dans l’environnement numérique, </w:t>
      </w:r>
      <w:r w:rsidRPr="00AB5FF2">
        <w:rPr>
          <w:b/>
          <w:bCs/>
          <w:i/>
          <w:iCs/>
          <w:lang w:val="fr-BE"/>
        </w:rPr>
        <w:t>tout en étant protégée contre les risques et les atteintes à sa santé, à sa sécurité et à ses droits fondamentaux</w:t>
      </w:r>
      <w:r w:rsidR="00C658B2">
        <w:rPr>
          <w:lang w:val="fr-BE"/>
        </w:rPr>
        <w:t> ».</w:t>
      </w:r>
      <w:r>
        <w:rPr>
          <w:lang w:val="fr-BE"/>
        </w:rPr>
        <w:t xml:space="preserve"> A cet égard, </w:t>
      </w:r>
      <w:r w:rsidR="00E11E8E">
        <w:rPr>
          <w:lang w:val="fr-BE"/>
        </w:rPr>
        <w:t xml:space="preserve">les </w:t>
      </w:r>
      <w:r>
        <w:rPr>
          <w:lang w:val="fr-BE"/>
        </w:rPr>
        <w:t xml:space="preserve">Parlement, Conseil et Commission </w:t>
      </w:r>
      <w:r w:rsidR="00E11E8E">
        <w:rPr>
          <w:lang w:val="fr-BE"/>
        </w:rPr>
        <w:t xml:space="preserve">européens </w:t>
      </w:r>
      <w:r>
        <w:rPr>
          <w:lang w:val="fr-BE"/>
        </w:rPr>
        <w:t>s’engagent notamment à :</w:t>
      </w:r>
    </w:p>
    <w:p w14:paraId="3E49A517" w14:textId="77777777" w:rsidR="00B0796A" w:rsidRPr="008C419A" w:rsidRDefault="00B0796A" w:rsidP="00B0796A">
      <w:pPr>
        <w:pStyle w:val="Corpsdetexte"/>
        <w:numPr>
          <w:ilvl w:val="0"/>
          <w:numId w:val="47"/>
        </w:numPr>
        <w:jc w:val="both"/>
        <w:rPr>
          <w:i/>
          <w:iCs/>
          <w:lang w:val="fr-BE"/>
        </w:rPr>
      </w:pPr>
      <w:r w:rsidRPr="008C419A">
        <w:rPr>
          <w:i/>
          <w:iCs/>
          <w:lang w:val="fr-BE"/>
        </w:rPr>
        <w:t xml:space="preserve">veiller à ce que les systèmes algorithmiques reposent sur des ensembles de </w:t>
      </w:r>
      <w:r w:rsidRPr="00C658B2">
        <w:rPr>
          <w:b/>
          <w:bCs/>
          <w:i/>
          <w:iCs/>
          <w:lang w:val="fr-BE"/>
        </w:rPr>
        <w:t>données appropriées</w:t>
      </w:r>
      <w:r w:rsidRPr="008C419A">
        <w:rPr>
          <w:i/>
          <w:iCs/>
          <w:lang w:val="fr-BE"/>
        </w:rPr>
        <w:t>, afin d’</w:t>
      </w:r>
      <w:r w:rsidRPr="008C419A">
        <w:rPr>
          <w:b/>
          <w:bCs/>
          <w:i/>
          <w:iCs/>
          <w:lang w:val="fr-BE"/>
        </w:rPr>
        <w:t>éviter toute</w:t>
      </w:r>
      <w:r w:rsidRPr="008C419A">
        <w:rPr>
          <w:i/>
          <w:iCs/>
          <w:lang w:val="fr-BE"/>
        </w:rPr>
        <w:t xml:space="preserve"> </w:t>
      </w:r>
      <w:r w:rsidRPr="008C419A">
        <w:rPr>
          <w:b/>
          <w:bCs/>
          <w:i/>
          <w:iCs/>
          <w:lang w:val="fr-BE"/>
        </w:rPr>
        <w:t>discrimination</w:t>
      </w:r>
    </w:p>
    <w:p w14:paraId="2A4F369A" w14:textId="77777777" w:rsidR="00B0796A" w:rsidRPr="008C419A" w:rsidRDefault="00B0796A" w:rsidP="00B0796A">
      <w:pPr>
        <w:pStyle w:val="Corpsdetexte"/>
        <w:numPr>
          <w:ilvl w:val="0"/>
          <w:numId w:val="47"/>
        </w:numPr>
        <w:jc w:val="both"/>
        <w:rPr>
          <w:i/>
          <w:iCs/>
          <w:lang w:val="fr-BE"/>
        </w:rPr>
      </w:pPr>
      <w:r w:rsidRPr="008C419A">
        <w:rPr>
          <w:i/>
          <w:iCs/>
          <w:lang w:val="fr-BE"/>
        </w:rPr>
        <w:t xml:space="preserve">permettre une </w:t>
      </w:r>
      <w:r w:rsidRPr="008C419A">
        <w:rPr>
          <w:b/>
          <w:bCs/>
          <w:i/>
          <w:iCs/>
          <w:lang w:val="fr-BE"/>
        </w:rPr>
        <w:t>surveillance humaine</w:t>
      </w:r>
      <w:r w:rsidRPr="008C419A">
        <w:rPr>
          <w:i/>
          <w:iCs/>
          <w:lang w:val="fr-BE"/>
        </w:rPr>
        <w:t xml:space="preserve"> de tous les résultats qui affectent la sécurité et les droits fondamentaux des citoyens</w:t>
      </w:r>
    </w:p>
    <w:p w14:paraId="3BEE8438" w14:textId="77777777" w:rsidR="00B0796A" w:rsidRPr="008C419A" w:rsidRDefault="00B0796A" w:rsidP="00B0796A">
      <w:pPr>
        <w:pStyle w:val="Corpsdetexte"/>
        <w:numPr>
          <w:ilvl w:val="0"/>
          <w:numId w:val="47"/>
        </w:numPr>
        <w:jc w:val="both"/>
        <w:rPr>
          <w:i/>
          <w:iCs/>
        </w:rPr>
      </w:pPr>
      <w:r w:rsidRPr="008C419A">
        <w:rPr>
          <w:i/>
          <w:iCs/>
          <w:lang w:val="fr-BE"/>
        </w:rPr>
        <w:t xml:space="preserve">veiller à ce que les technologies telles que l’intelligence artificielle ne soient </w:t>
      </w:r>
      <w:r w:rsidRPr="008C419A">
        <w:rPr>
          <w:b/>
          <w:bCs/>
          <w:i/>
          <w:iCs/>
          <w:lang w:val="fr-BE"/>
        </w:rPr>
        <w:t>pas utilisées pour préjuger des choix des personnes</w:t>
      </w:r>
      <w:r w:rsidRPr="008C419A">
        <w:rPr>
          <w:i/>
          <w:iCs/>
          <w:lang w:val="fr-BE"/>
        </w:rPr>
        <w:t xml:space="preserve">, par exemple en matière de </w:t>
      </w:r>
      <w:r w:rsidRPr="008C419A">
        <w:rPr>
          <w:b/>
          <w:bCs/>
          <w:i/>
          <w:iCs/>
          <w:lang w:val="fr-BE"/>
        </w:rPr>
        <w:t>santé</w:t>
      </w:r>
      <w:r w:rsidRPr="008C419A">
        <w:rPr>
          <w:i/>
          <w:iCs/>
          <w:lang w:val="fr-BE"/>
        </w:rPr>
        <w:t xml:space="preserve">, d’éducation, d’emploi et de </w:t>
      </w:r>
      <w:r w:rsidRPr="008C419A">
        <w:rPr>
          <w:b/>
          <w:bCs/>
          <w:i/>
          <w:iCs/>
          <w:lang w:val="fr-BE"/>
        </w:rPr>
        <w:t>vie privée</w:t>
      </w:r>
      <w:r>
        <w:rPr>
          <w:i/>
          <w:iCs/>
          <w:lang w:val="fr-BE"/>
        </w:rPr>
        <w:t>.</w:t>
      </w:r>
    </w:p>
    <w:p w14:paraId="48531CC1" w14:textId="77777777" w:rsidR="00B0796A" w:rsidRPr="008C419A" w:rsidRDefault="00B0796A" w:rsidP="00B0796A">
      <w:pPr>
        <w:pStyle w:val="Corpsdetexte"/>
        <w:jc w:val="both"/>
      </w:pPr>
      <w:r w:rsidRPr="008C419A">
        <w:t>La Déclaration insiste en outre sur certains grands principes, en particulier :</w:t>
      </w:r>
    </w:p>
    <w:p w14:paraId="3782EBBC" w14:textId="6E377759" w:rsidR="00B0796A" w:rsidRDefault="00B0796A" w:rsidP="00B0796A">
      <w:pPr>
        <w:pStyle w:val="Corpsdetexte"/>
        <w:numPr>
          <w:ilvl w:val="0"/>
          <w:numId w:val="48"/>
        </w:numPr>
        <w:jc w:val="both"/>
        <w:rPr>
          <w:i/>
          <w:iCs/>
        </w:rPr>
      </w:pPr>
      <w:r>
        <w:t>q</w:t>
      </w:r>
      <w:r w:rsidRPr="008C419A">
        <w:t xml:space="preserve">ue </w:t>
      </w:r>
      <w:r>
        <w:t xml:space="preserve">la transformation numérique ne doit laisser personne de côté et cite, parmi d’autres, </w:t>
      </w:r>
      <w:r w:rsidR="00C658B2">
        <w:t>« </w:t>
      </w:r>
      <w:r w:rsidRPr="008C419A">
        <w:rPr>
          <w:i/>
          <w:iCs/>
        </w:rPr>
        <w:t xml:space="preserve">les </w:t>
      </w:r>
      <w:r w:rsidRPr="007D5877">
        <w:rPr>
          <w:b/>
          <w:bCs/>
          <w:i/>
          <w:iCs/>
        </w:rPr>
        <w:t>personnes handicapées</w:t>
      </w:r>
      <w:r w:rsidRPr="008C419A">
        <w:rPr>
          <w:i/>
          <w:iCs/>
        </w:rPr>
        <w:t xml:space="preserve"> ou les personnes marginalisées, </w:t>
      </w:r>
      <w:r w:rsidRPr="007D5877">
        <w:rPr>
          <w:b/>
          <w:bCs/>
          <w:i/>
          <w:iCs/>
        </w:rPr>
        <w:t>vulnérables</w:t>
      </w:r>
      <w:r w:rsidRPr="008C419A">
        <w:rPr>
          <w:i/>
          <w:iCs/>
        </w:rPr>
        <w:t xml:space="preserve"> ou défavorisées et </w:t>
      </w:r>
      <w:r w:rsidRPr="007D5877">
        <w:rPr>
          <w:b/>
          <w:bCs/>
          <w:i/>
          <w:iCs/>
        </w:rPr>
        <w:t>les personnes qui agissent en leur nom</w:t>
      </w:r>
      <w:r w:rsidR="00C658B2">
        <w:rPr>
          <w:b/>
          <w:bCs/>
          <w:i/>
          <w:iCs/>
        </w:rPr>
        <w:t> </w:t>
      </w:r>
      <w:r w:rsidR="00C658B2" w:rsidRPr="00C658B2">
        <w:rPr>
          <w:i/>
          <w:iCs/>
        </w:rPr>
        <w:t>»</w:t>
      </w:r>
    </w:p>
    <w:p w14:paraId="349A5A0C" w14:textId="77777777" w:rsidR="00B0796A" w:rsidRDefault="00B0796A" w:rsidP="00B0796A">
      <w:pPr>
        <w:pStyle w:val="Corpsdetexte"/>
        <w:numPr>
          <w:ilvl w:val="0"/>
          <w:numId w:val="48"/>
        </w:numPr>
        <w:jc w:val="both"/>
      </w:pPr>
      <w:r>
        <w:t xml:space="preserve">le </w:t>
      </w:r>
      <w:r w:rsidRPr="007D5877">
        <w:rPr>
          <w:b/>
          <w:bCs/>
        </w:rPr>
        <w:t>droit à la vie privée</w:t>
      </w:r>
      <w:r>
        <w:t xml:space="preserve"> et au </w:t>
      </w:r>
      <w:r w:rsidRPr="007D5877">
        <w:rPr>
          <w:b/>
          <w:bCs/>
        </w:rPr>
        <w:t>contrôle de ses données personnelles</w:t>
      </w:r>
    </w:p>
    <w:p w14:paraId="207D5487" w14:textId="77777777" w:rsidR="00B0796A" w:rsidRPr="008C419A" w:rsidRDefault="00B0796A" w:rsidP="00B0796A">
      <w:pPr>
        <w:pStyle w:val="Corpsdetexte"/>
        <w:numPr>
          <w:ilvl w:val="0"/>
          <w:numId w:val="48"/>
        </w:numPr>
        <w:jc w:val="both"/>
      </w:pPr>
      <w:r>
        <w:t xml:space="preserve">la nécessité d’avoir accès à des </w:t>
      </w:r>
      <w:r w:rsidRPr="007D5877">
        <w:rPr>
          <w:b/>
          <w:bCs/>
        </w:rPr>
        <w:t>informations exactes et faciles à comprendre</w:t>
      </w:r>
      <w:r>
        <w:t xml:space="preserve"> afin de garantir la possibilité à chacun d’exercer sa liberté de choix.</w:t>
      </w:r>
    </w:p>
    <w:p w14:paraId="4220792C" w14:textId="7E31638E" w:rsidR="00B0796A" w:rsidRDefault="00E11E8E" w:rsidP="521AB255">
      <w:pPr>
        <w:pStyle w:val="Corpsdetexte"/>
        <w:jc w:val="both"/>
      </w:pPr>
      <w:r>
        <w:t>Cette Déclaration n’est pas plus contraignante que les recommandations ou la Convention du Conseil de l’Europe.</w:t>
      </w:r>
    </w:p>
    <w:p w14:paraId="5CADEC4D" w14:textId="77777777" w:rsidR="001A142B" w:rsidRDefault="001A142B" w:rsidP="521AB255">
      <w:pPr>
        <w:pStyle w:val="Corpsdetexte"/>
        <w:jc w:val="both"/>
      </w:pPr>
    </w:p>
    <w:p w14:paraId="3EBC60DB" w14:textId="06621A99" w:rsidR="00804845" w:rsidRDefault="00804845">
      <w:pPr>
        <w:rPr>
          <w:b/>
          <w:bCs/>
          <w:u w:val="single"/>
        </w:rPr>
      </w:pPr>
      <w:r>
        <w:rPr>
          <w:b/>
          <w:bCs/>
          <w:u w:val="single"/>
        </w:rPr>
        <w:br w:type="page"/>
      </w:r>
    </w:p>
    <w:p w14:paraId="7CA30B30" w14:textId="77777777" w:rsidR="001A142B" w:rsidRDefault="001A142B">
      <w:pPr>
        <w:rPr>
          <w:b/>
          <w:bCs/>
          <w:u w:val="single"/>
        </w:rPr>
      </w:pPr>
    </w:p>
    <w:p w14:paraId="4BD46650" w14:textId="04A42FEC" w:rsidR="001A142B" w:rsidRDefault="001A142B" w:rsidP="001A142B">
      <w:pPr>
        <w:pStyle w:val="Corpsdetexte"/>
        <w:spacing w:line="259" w:lineRule="auto"/>
        <w:jc w:val="both"/>
        <w:rPr>
          <w:b/>
          <w:bCs/>
          <w:u w:val="single"/>
        </w:rPr>
      </w:pPr>
      <w:r w:rsidRPr="521AB255">
        <w:rPr>
          <w:b/>
          <w:bCs/>
          <w:u w:val="single"/>
        </w:rPr>
        <w:t xml:space="preserve">Les </w:t>
      </w:r>
      <w:r>
        <w:rPr>
          <w:b/>
          <w:bCs/>
          <w:u w:val="single"/>
        </w:rPr>
        <w:t>recommandations des Nations-Unies à la Belgique</w:t>
      </w:r>
    </w:p>
    <w:p w14:paraId="2E65DC49" w14:textId="77777777" w:rsidR="001A142B" w:rsidRDefault="001A142B" w:rsidP="001A142B">
      <w:pPr>
        <w:pStyle w:val="Corpsdetexte"/>
        <w:jc w:val="both"/>
        <w:rPr>
          <w:b/>
          <w:bCs/>
          <w:u w:val="single"/>
        </w:rPr>
      </w:pPr>
    </w:p>
    <w:p w14:paraId="519B3F33" w14:textId="322C8F81" w:rsidR="001A142B" w:rsidRDefault="001A142B" w:rsidP="001A142B">
      <w:pPr>
        <w:pStyle w:val="Corpsdetexte"/>
        <w:jc w:val="both"/>
      </w:pPr>
      <w:r w:rsidRPr="00DC0DFC">
        <w:t xml:space="preserve">La Belgique est signataire et Etat Partie </w:t>
      </w:r>
      <w:r>
        <w:t xml:space="preserve">de </w:t>
      </w:r>
      <w:r w:rsidRPr="00DC0DFC">
        <w:t xml:space="preserve">la </w:t>
      </w:r>
      <w:r w:rsidRPr="00DC0DFC">
        <w:rPr>
          <w:b/>
          <w:bCs/>
        </w:rPr>
        <w:t xml:space="preserve">Convention relative aux droits des personnes handicapées </w:t>
      </w:r>
      <w:r w:rsidRPr="00DC0DFC">
        <w:t>(UNCRPD)</w:t>
      </w:r>
      <w:r>
        <w:t xml:space="preserve"> </w:t>
      </w:r>
      <w:r w:rsidRPr="00DC0DFC">
        <w:t xml:space="preserve">depuis 2009. </w:t>
      </w:r>
      <w:r>
        <w:t>Le Comité UNCRPD</w:t>
      </w:r>
      <w:r>
        <w:rPr>
          <w:rStyle w:val="Appelnotedebasdep"/>
        </w:rPr>
        <w:footnoteReference w:id="3"/>
      </w:r>
      <w:r>
        <w:t xml:space="preserve">, dans ses </w:t>
      </w:r>
      <w:hyperlink r:id="rId70">
        <w:r w:rsidRPr="521AB255">
          <w:rPr>
            <w:rStyle w:val="Lienhypertexte"/>
          </w:rPr>
          <w:t>observations finales 2024</w:t>
        </w:r>
      </w:hyperlink>
      <w:r>
        <w:t xml:space="preserve"> concernant la Belgique, recommande d’incorporer la </w:t>
      </w:r>
      <w:r w:rsidRPr="521AB255">
        <w:rPr>
          <w:b/>
          <w:bCs/>
        </w:rPr>
        <w:t>loi de l’Union Européenne sur l’intelligence artificielle</w:t>
      </w:r>
      <w:r>
        <w:t xml:space="preserve"> dans le droit national et de mettre en place </w:t>
      </w:r>
      <w:r w:rsidRPr="521AB255">
        <w:rPr>
          <w:highlight w:val="magenta"/>
          <w:rPrChange w:id="60" w:author="Duchenne Véronique" w:date="2025-08-13T06:33:00Z">
            <w:rPr/>
          </w:rPrChange>
        </w:rPr>
        <w:t xml:space="preserve">un </w:t>
      </w:r>
      <w:r w:rsidRPr="521AB255">
        <w:rPr>
          <w:b/>
          <w:bCs/>
          <w:highlight w:val="magenta"/>
          <w:rPrChange w:id="61" w:author="Duchenne Véronique" w:date="2025-08-13T06:32:00Z">
            <w:rPr>
              <w:b/>
              <w:bCs/>
            </w:rPr>
          </w:rPrChange>
        </w:rPr>
        <w:t>organisme de contrôle spécialisé</w:t>
      </w:r>
      <w:r w:rsidRPr="521AB255">
        <w:rPr>
          <w:b/>
          <w:bCs/>
          <w:highlight w:val="magenta"/>
          <w:rPrChange w:id="62" w:author="Duchenne Véronique" w:date="2025-08-13T06:33:00Z">
            <w:rPr>
              <w:b/>
              <w:bCs/>
            </w:rPr>
          </w:rPrChange>
        </w:rPr>
        <w:t xml:space="preserve"> dans les droits de la Convention, la protection des données et la vie privée</w:t>
      </w:r>
      <w:r>
        <w:t xml:space="preserve"> afin de superviser sa mise en œuvre.</w:t>
      </w:r>
    </w:p>
    <w:p w14:paraId="43518A6F" w14:textId="77777777" w:rsidR="001046A6" w:rsidRDefault="001046A6" w:rsidP="001A142B">
      <w:pPr>
        <w:pStyle w:val="Corpsdetexte"/>
        <w:jc w:val="both"/>
      </w:pPr>
    </w:p>
    <w:p w14:paraId="56F65B80" w14:textId="1DFE5336" w:rsidR="001046A6" w:rsidRPr="001046A6" w:rsidRDefault="00C658B2" w:rsidP="001A142B">
      <w:pPr>
        <w:pStyle w:val="Corpsdetexte"/>
        <w:jc w:val="both"/>
        <w:rPr>
          <w:b/>
          <w:bCs/>
          <w:highlight w:val="magenta"/>
          <w:u w:val="single"/>
          <w:rPrChange w:id="63" w:author="Duchenne Véronique" w:date="2025-08-13T07:50:00Z">
            <w:rPr/>
          </w:rPrChange>
        </w:rPr>
      </w:pPr>
      <w:r>
        <w:rPr>
          <w:b/>
          <w:bCs/>
          <w:u w:val="single"/>
        </w:rPr>
        <w:t>B</w:t>
      </w:r>
      <w:r w:rsidR="001046A6" w:rsidRPr="001046A6">
        <w:rPr>
          <w:b/>
          <w:bCs/>
          <w:u w:val="single"/>
        </w:rPr>
        <w:t>. Un cadre contraignant… insuffisant ou remis en question</w:t>
      </w:r>
    </w:p>
    <w:p w14:paraId="4AE0E92C" w14:textId="77777777" w:rsidR="005515D3" w:rsidRDefault="005515D3" w:rsidP="002A0A18">
      <w:pPr>
        <w:pStyle w:val="Corpsdetexte"/>
        <w:jc w:val="both"/>
      </w:pPr>
    </w:p>
    <w:p w14:paraId="3B465EC1" w14:textId="00F41C03" w:rsidR="005515D3" w:rsidRPr="00E77974" w:rsidRDefault="00E77974" w:rsidP="002A0A18">
      <w:pPr>
        <w:pStyle w:val="Corpsdetexte"/>
        <w:jc w:val="both"/>
        <w:rPr>
          <w:b/>
          <w:bCs/>
          <w:u w:val="single"/>
          <w:lang w:val="fr-BE"/>
        </w:rPr>
      </w:pPr>
      <w:r w:rsidRPr="00E77974">
        <w:rPr>
          <w:b/>
          <w:bCs/>
          <w:u w:val="single"/>
          <w:lang w:val="fr-BE"/>
        </w:rPr>
        <w:t>L’</w:t>
      </w:r>
      <w:r w:rsidR="00A30F2B" w:rsidRPr="00E77974">
        <w:rPr>
          <w:b/>
          <w:bCs/>
          <w:u w:val="single"/>
          <w:lang w:val="fr-BE"/>
        </w:rPr>
        <w:t>AI</w:t>
      </w:r>
      <w:r w:rsidR="003A415F" w:rsidRPr="00E77974">
        <w:rPr>
          <w:b/>
          <w:bCs/>
          <w:u w:val="single"/>
          <w:lang w:val="fr-BE"/>
        </w:rPr>
        <w:t>-</w:t>
      </w:r>
      <w:proofErr w:type="spellStart"/>
      <w:r w:rsidR="003A415F" w:rsidRPr="00E77974">
        <w:rPr>
          <w:b/>
          <w:bCs/>
          <w:u w:val="single"/>
          <w:lang w:val="fr-BE"/>
        </w:rPr>
        <w:t>Act</w:t>
      </w:r>
      <w:proofErr w:type="spellEnd"/>
    </w:p>
    <w:p w14:paraId="5A7EA4E6" w14:textId="77777777" w:rsidR="003A415F" w:rsidRPr="00722B46" w:rsidRDefault="003A415F" w:rsidP="002A0A18">
      <w:pPr>
        <w:pStyle w:val="Corpsdetexte"/>
        <w:jc w:val="both"/>
        <w:rPr>
          <w:b/>
          <w:bCs/>
          <w:lang w:val="fr-BE"/>
        </w:rPr>
      </w:pPr>
    </w:p>
    <w:p w14:paraId="507B2696" w14:textId="4DE868E9" w:rsidR="003A415F" w:rsidRDefault="405722B2" w:rsidP="002A0A18">
      <w:pPr>
        <w:pStyle w:val="Corpsdetexte"/>
        <w:jc w:val="both"/>
        <w:rPr>
          <w:lang w:val="fr-BE"/>
        </w:rPr>
      </w:pPr>
      <w:r w:rsidRPr="521AB255">
        <w:rPr>
          <w:lang w:val="fr-BE"/>
        </w:rPr>
        <w:t>Le</w:t>
      </w:r>
      <w:r w:rsidR="71C609AF" w:rsidRPr="521AB255">
        <w:rPr>
          <w:lang w:val="fr-BE"/>
        </w:rPr>
        <w:t xml:space="preserve"> Règlement établissant des règles concernant l’intelligence artificielle</w:t>
      </w:r>
      <w:r w:rsidRPr="521AB255">
        <w:rPr>
          <w:lang w:val="fr-BE"/>
        </w:rPr>
        <w:t xml:space="preserve">, appelé aussi </w:t>
      </w:r>
      <w:hyperlink r:id="rId71">
        <w:r w:rsidRPr="521AB255">
          <w:rPr>
            <w:rStyle w:val="Lienhypertexte"/>
            <w:lang w:val="fr-BE"/>
          </w:rPr>
          <w:t>AI-</w:t>
        </w:r>
        <w:proofErr w:type="spellStart"/>
        <w:r w:rsidRPr="521AB255">
          <w:rPr>
            <w:rStyle w:val="Lienhypertexte"/>
            <w:lang w:val="fr-BE"/>
          </w:rPr>
          <w:t>Act</w:t>
        </w:r>
        <w:proofErr w:type="spellEnd"/>
      </w:hyperlink>
      <w:r w:rsidRPr="521AB255">
        <w:rPr>
          <w:lang w:val="fr-BE"/>
        </w:rPr>
        <w:t>,</w:t>
      </w:r>
      <w:r w:rsidR="71C609AF" w:rsidRPr="521AB255">
        <w:rPr>
          <w:lang w:val="fr-BE"/>
        </w:rPr>
        <w:t xml:space="preserve"> </w:t>
      </w:r>
      <w:r w:rsidR="37B616A2" w:rsidRPr="521AB255">
        <w:rPr>
          <w:lang w:val="fr-BE"/>
        </w:rPr>
        <w:t xml:space="preserve">est une réglementation européenne : </w:t>
      </w:r>
      <w:r w:rsidR="37B616A2" w:rsidRPr="521AB255">
        <w:rPr>
          <w:highlight w:val="magenta"/>
          <w:lang w:val="fr-BE"/>
          <w:rPrChange w:id="64" w:author="Duchenne Véronique" w:date="2025-08-13T07:52:00Z">
            <w:rPr>
              <w:lang w:val="fr-BE"/>
            </w:rPr>
          </w:rPrChange>
        </w:rPr>
        <w:t>elle est contraignante et doit être transposée e</w:t>
      </w:r>
      <w:r w:rsidR="37B616A2" w:rsidRPr="521AB255">
        <w:rPr>
          <w:lang w:val="fr-BE"/>
        </w:rPr>
        <w:t xml:space="preserve">n droit national par les différents pays de l’Union Européenne. </w:t>
      </w:r>
      <w:r w:rsidR="71C609AF" w:rsidRPr="521AB255">
        <w:rPr>
          <w:lang w:val="fr-BE"/>
        </w:rPr>
        <w:t xml:space="preserve">Elle est entrée en vigueur le 1/8/2024. </w:t>
      </w:r>
      <w:r w:rsidR="37B616A2" w:rsidRPr="521AB255">
        <w:rPr>
          <w:lang w:val="fr-BE"/>
        </w:rPr>
        <w:t xml:space="preserve">Un calendrier </w:t>
      </w:r>
      <w:r w:rsidR="29C286F7" w:rsidRPr="521AB255">
        <w:rPr>
          <w:lang w:val="fr-BE"/>
        </w:rPr>
        <w:t xml:space="preserve">par étapes </w:t>
      </w:r>
      <w:r w:rsidR="37B616A2" w:rsidRPr="521AB255">
        <w:rPr>
          <w:lang w:val="fr-BE"/>
        </w:rPr>
        <w:t xml:space="preserve">a été fixé </w:t>
      </w:r>
      <w:r w:rsidR="71C609AF" w:rsidRPr="521AB255">
        <w:rPr>
          <w:lang w:val="fr-BE"/>
        </w:rPr>
        <w:t>pour sa mise en application</w:t>
      </w:r>
      <w:r w:rsidR="37B616A2" w:rsidRPr="521AB255">
        <w:rPr>
          <w:lang w:val="fr-BE"/>
        </w:rPr>
        <w:t xml:space="preserve"> : </w:t>
      </w:r>
    </w:p>
    <w:p w14:paraId="6D55FD03" w14:textId="5435E0DD" w:rsidR="003A415F" w:rsidRDefault="00587B8C" w:rsidP="00105AC4">
      <w:pPr>
        <w:pStyle w:val="Corpsdetexte"/>
        <w:numPr>
          <w:ilvl w:val="0"/>
          <w:numId w:val="13"/>
        </w:numPr>
        <w:jc w:val="both"/>
        <w:rPr>
          <w:lang w:val="fr-BE"/>
        </w:rPr>
      </w:pPr>
      <w:r>
        <w:rPr>
          <w:lang w:val="fr-BE"/>
        </w:rPr>
        <w:t xml:space="preserve">Février 2025 : </w:t>
      </w:r>
      <w:r w:rsidR="00905B8F">
        <w:rPr>
          <w:lang w:val="fr-BE"/>
        </w:rPr>
        <w:t>d</w:t>
      </w:r>
      <w:r>
        <w:rPr>
          <w:lang w:val="fr-BE"/>
        </w:rPr>
        <w:t>ispositions générales et pratiques interdites</w:t>
      </w:r>
    </w:p>
    <w:p w14:paraId="2DCDCEAB" w14:textId="3959F53F" w:rsidR="00105AC4" w:rsidRDefault="00587B8C" w:rsidP="00105AC4">
      <w:pPr>
        <w:pStyle w:val="Corpsdetexte"/>
        <w:numPr>
          <w:ilvl w:val="0"/>
          <w:numId w:val="13"/>
        </w:numPr>
        <w:jc w:val="both"/>
        <w:rPr>
          <w:lang w:val="fr-BE"/>
        </w:rPr>
      </w:pPr>
      <w:r>
        <w:rPr>
          <w:lang w:val="fr-BE"/>
        </w:rPr>
        <w:t>Août</w:t>
      </w:r>
      <w:r w:rsidR="00105AC4">
        <w:rPr>
          <w:lang w:val="fr-BE"/>
        </w:rPr>
        <w:t xml:space="preserve"> 2025</w:t>
      </w:r>
      <w:r>
        <w:rPr>
          <w:lang w:val="fr-BE"/>
        </w:rPr>
        <w:t xml:space="preserve"> : </w:t>
      </w:r>
      <w:r w:rsidR="004D21F2">
        <w:rPr>
          <w:lang w:val="fr-BE"/>
        </w:rPr>
        <w:t xml:space="preserve">objectifs généraux </w:t>
      </w:r>
    </w:p>
    <w:p w14:paraId="5B7EE6AC" w14:textId="38A1F562" w:rsidR="00105AC4" w:rsidRDefault="004D21F2" w:rsidP="00105AC4">
      <w:pPr>
        <w:pStyle w:val="Corpsdetexte"/>
        <w:numPr>
          <w:ilvl w:val="0"/>
          <w:numId w:val="13"/>
        </w:numPr>
        <w:jc w:val="both"/>
        <w:rPr>
          <w:lang w:val="fr-BE"/>
        </w:rPr>
      </w:pPr>
      <w:r>
        <w:rPr>
          <w:lang w:val="fr-BE"/>
        </w:rPr>
        <w:t>Août</w:t>
      </w:r>
      <w:r w:rsidR="00105AC4">
        <w:rPr>
          <w:lang w:val="fr-BE"/>
        </w:rPr>
        <w:t xml:space="preserve"> 2026</w:t>
      </w:r>
      <w:r>
        <w:rPr>
          <w:lang w:val="fr-BE"/>
        </w:rPr>
        <w:t xml:space="preserve"> : dispositions concernant les systèmes d’IA à </w:t>
      </w:r>
      <w:r w:rsidR="001A6B21">
        <w:rPr>
          <w:lang w:val="fr-BE"/>
        </w:rPr>
        <w:t>haut risque</w:t>
      </w:r>
    </w:p>
    <w:p w14:paraId="5F9A22B5" w14:textId="511EB2ED" w:rsidR="004D21F2" w:rsidRDefault="004D21F2" w:rsidP="00105AC4">
      <w:pPr>
        <w:pStyle w:val="Corpsdetexte"/>
        <w:numPr>
          <w:ilvl w:val="0"/>
          <w:numId w:val="13"/>
        </w:numPr>
        <w:jc w:val="both"/>
        <w:rPr>
          <w:lang w:val="fr-BE"/>
        </w:rPr>
      </w:pPr>
      <w:r>
        <w:rPr>
          <w:lang w:val="fr-BE"/>
        </w:rPr>
        <w:t>Août 2027 : application totale.</w:t>
      </w:r>
    </w:p>
    <w:p w14:paraId="3FA4826F" w14:textId="20D3B9E7" w:rsidR="003E33B4" w:rsidRDefault="003E33B4" w:rsidP="003E33B4">
      <w:pPr>
        <w:pStyle w:val="Corpsdetexte"/>
        <w:jc w:val="both"/>
        <w:rPr>
          <w:lang w:val="fr-BE"/>
        </w:rPr>
      </w:pPr>
      <w:r>
        <w:rPr>
          <w:lang w:val="fr-BE"/>
        </w:rPr>
        <w:t xml:space="preserve">Le règlement s’applique aux </w:t>
      </w:r>
      <w:r w:rsidRPr="0029106B">
        <w:rPr>
          <w:b/>
          <w:bCs/>
          <w:lang w:val="fr-BE"/>
        </w:rPr>
        <w:t xml:space="preserve">fournisseurs et </w:t>
      </w:r>
      <w:proofErr w:type="spellStart"/>
      <w:r w:rsidRPr="0029106B">
        <w:rPr>
          <w:b/>
          <w:bCs/>
          <w:lang w:val="fr-BE"/>
        </w:rPr>
        <w:t>déployeurs</w:t>
      </w:r>
      <w:proofErr w:type="spellEnd"/>
      <w:r>
        <w:rPr>
          <w:lang w:val="fr-BE"/>
        </w:rPr>
        <w:t xml:space="preserve"> de systèmes d’IA, qu’ils soient établis ou non dans l’Union européenne, aux </w:t>
      </w:r>
      <w:r w:rsidRPr="0029106B">
        <w:rPr>
          <w:b/>
          <w:bCs/>
          <w:lang w:val="fr-BE"/>
        </w:rPr>
        <w:t>importateurs et distributeurs</w:t>
      </w:r>
      <w:r>
        <w:rPr>
          <w:lang w:val="fr-BE"/>
        </w:rPr>
        <w:t xml:space="preserve">, </w:t>
      </w:r>
      <w:r w:rsidR="00631BD5">
        <w:rPr>
          <w:lang w:val="fr-BE"/>
        </w:rPr>
        <w:t>ainsi qu’</w:t>
      </w:r>
      <w:r>
        <w:rPr>
          <w:lang w:val="fr-BE"/>
        </w:rPr>
        <w:t xml:space="preserve">aux </w:t>
      </w:r>
      <w:r w:rsidRPr="0029106B">
        <w:rPr>
          <w:b/>
          <w:bCs/>
          <w:lang w:val="fr-BE"/>
        </w:rPr>
        <w:t>fabricants</w:t>
      </w:r>
      <w:r>
        <w:rPr>
          <w:lang w:val="fr-BE"/>
        </w:rPr>
        <w:t xml:space="preserve"> qui embarquent un système d’IA dans leurs propres produits. </w:t>
      </w:r>
    </w:p>
    <w:p w14:paraId="74F56CCE" w14:textId="10DAACDD" w:rsidR="00514268" w:rsidRDefault="58B53541" w:rsidP="006236C3">
      <w:pPr>
        <w:pStyle w:val="Corpsdetexte"/>
        <w:jc w:val="both"/>
        <w:rPr>
          <w:lang w:val="fr-BE"/>
        </w:rPr>
      </w:pPr>
      <w:r w:rsidRPr="521AB255">
        <w:rPr>
          <w:lang w:val="fr-BE"/>
        </w:rPr>
        <w:t>L’AI-</w:t>
      </w:r>
      <w:proofErr w:type="spellStart"/>
      <w:r w:rsidRPr="521AB255">
        <w:rPr>
          <w:lang w:val="fr-BE"/>
        </w:rPr>
        <w:t>Act</w:t>
      </w:r>
      <w:proofErr w:type="spellEnd"/>
      <w:r w:rsidRPr="521AB255">
        <w:rPr>
          <w:lang w:val="fr-BE"/>
        </w:rPr>
        <w:t xml:space="preserve"> propose une réglementation des systèmes </w:t>
      </w:r>
      <w:r w:rsidR="6AAEF259" w:rsidRPr="521AB255">
        <w:rPr>
          <w:lang w:val="fr-BE"/>
        </w:rPr>
        <w:t>IA</w:t>
      </w:r>
      <w:r w:rsidRPr="521AB255">
        <w:rPr>
          <w:lang w:val="fr-BE"/>
        </w:rPr>
        <w:t xml:space="preserve"> basée sur une approche des risques. Quatre niveaux de risque sont déterminés : minime, limité, </w:t>
      </w:r>
      <w:r w:rsidR="00C658B2">
        <w:rPr>
          <w:lang w:val="fr-BE"/>
        </w:rPr>
        <w:t>haut</w:t>
      </w:r>
      <w:r w:rsidRPr="521AB255">
        <w:rPr>
          <w:lang w:val="fr-BE"/>
        </w:rPr>
        <w:t xml:space="preserve">, inacceptable. Les risques inacceptables sont interdits. </w:t>
      </w:r>
      <w:r w:rsidR="4F84212F" w:rsidRPr="521AB255">
        <w:rPr>
          <w:lang w:val="fr-BE"/>
        </w:rPr>
        <w:t>Sont considérés à haut risque</w:t>
      </w:r>
      <w:ins w:id="65" w:author="Duchenne Véronique" w:date="2025-08-13T08:00:00Z">
        <w:r w:rsidR="1441EE26" w:rsidRPr="521AB255">
          <w:rPr>
            <w:highlight w:val="magenta"/>
            <w:lang w:val="fr-BE"/>
          </w:rPr>
          <w:t xml:space="preserve"> </w:t>
        </w:r>
      </w:ins>
      <w:r w:rsidR="4F84212F" w:rsidRPr="521AB255">
        <w:rPr>
          <w:lang w:val="fr-BE"/>
        </w:rPr>
        <w:t xml:space="preserve"> les systèmes d’IA qui, de manière générale, « </w:t>
      </w:r>
      <w:r w:rsidR="4F84212F" w:rsidRPr="521AB255">
        <w:rPr>
          <w:i/>
          <w:iCs/>
          <w:lang w:val="fr-BE"/>
        </w:rPr>
        <w:t xml:space="preserve">peuvent perpétuer des schémas historiques de </w:t>
      </w:r>
      <w:r w:rsidR="4F84212F" w:rsidRPr="521AB255">
        <w:rPr>
          <w:b/>
          <w:bCs/>
          <w:i/>
          <w:iCs/>
          <w:lang w:val="fr-BE"/>
        </w:rPr>
        <w:t>discrimination</w:t>
      </w:r>
      <w:r w:rsidR="4F84212F" w:rsidRPr="521AB255">
        <w:rPr>
          <w:i/>
          <w:iCs/>
          <w:lang w:val="fr-BE"/>
        </w:rPr>
        <w:t xml:space="preserve">, par exemple à l’encontre des femmes, de certains groupes d’âge, </w:t>
      </w:r>
      <w:r w:rsidR="4F84212F" w:rsidRPr="521AB255">
        <w:rPr>
          <w:b/>
          <w:bCs/>
          <w:i/>
          <w:iCs/>
          <w:lang w:val="fr-BE"/>
        </w:rPr>
        <w:t>des</w:t>
      </w:r>
      <w:r w:rsidR="4F84212F" w:rsidRPr="521AB255">
        <w:rPr>
          <w:i/>
          <w:iCs/>
          <w:lang w:val="fr-BE"/>
        </w:rPr>
        <w:t xml:space="preserve"> </w:t>
      </w:r>
      <w:r w:rsidR="4F84212F" w:rsidRPr="521AB255">
        <w:rPr>
          <w:b/>
          <w:bCs/>
          <w:i/>
          <w:iCs/>
          <w:lang w:val="fr-BE"/>
        </w:rPr>
        <w:t>personnes handicapées</w:t>
      </w:r>
      <w:r w:rsidR="4F84212F" w:rsidRPr="521AB255">
        <w:rPr>
          <w:i/>
          <w:iCs/>
          <w:lang w:val="fr-BE"/>
        </w:rPr>
        <w:t>, ou de certaines personnes en raison de leur origine raciale ou ethnique ou de leur orientation sexuelle</w:t>
      </w:r>
      <w:r w:rsidR="4F84212F" w:rsidRPr="521AB255">
        <w:rPr>
          <w:lang w:val="fr-BE"/>
        </w:rPr>
        <w:t xml:space="preserve"> ». </w:t>
      </w:r>
      <w:r w:rsidR="480B3961" w:rsidRPr="521AB255">
        <w:rPr>
          <w:lang w:val="fr-BE"/>
        </w:rPr>
        <w:t>En matière de soins de santé,</w:t>
      </w:r>
      <w:r w:rsidR="4F84212F" w:rsidRPr="521AB255">
        <w:rPr>
          <w:lang w:val="fr-BE"/>
        </w:rPr>
        <w:t xml:space="preserve"> il s’agit des</w:t>
      </w:r>
      <w:r w:rsidR="480B3961" w:rsidRPr="521AB255">
        <w:rPr>
          <w:lang w:val="fr-BE"/>
        </w:rPr>
        <w:t> :</w:t>
      </w:r>
    </w:p>
    <w:p w14:paraId="7B6D94AE" w14:textId="285A9A9E" w:rsidR="006236C3" w:rsidRDefault="58B53541" w:rsidP="00514268">
      <w:pPr>
        <w:pStyle w:val="Corpsdetexte"/>
        <w:numPr>
          <w:ilvl w:val="0"/>
          <w:numId w:val="15"/>
        </w:numPr>
        <w:jc w:val="both"/>
        <w:rPr>
          <w:lang w:val="fr-BE"/>
        </w:rPr>
      </w:pPr>
      <w:r w:rsidRPr="521AB255">
        <w:rPr>
          <w:lang w:val="fr-BE"/>
        </w:rPr>
        <w:t xml:space="preserve">systèmes d’IA </w:t>
      </w:r>
      <w:r w:rsidR="480B3961" w:rsidRPr="521AB255">
        <w:rPr>
          <w:lang w:val="fr-BE"/>
        </w:rPr>
        <w:t>« </w:t>
      </w:r>
      <w:r w:rsidR="480B3961" w:rsidRPr="521AB255">
        <w:rPr>
          <w:i/>
          <w:iCs/>
          <w:lang w:val="fr-BE"/>
        </w:rPr>
        <w:t xml:space="preserve">destinés à être utilisés pour évaluer </w:t>
      </w:r>
      <w:r w:rsidR="480B3961" w:rsidRPr="521AB255">
        <w:rPr>
          <w:b/>
          <w:bCs/>
          <w:i/>
          <w:iCs/>
          <w:lang w:val="fr-BE"/>
        </w:rPr>
        <w:t>l</w:t>
      </w:r>
      <w:r w:rsidR="480B3961" w:rsidRPr="521AB255">
        <w:rPr>
          <w:b/>
          <w:bCs/>
          <w:i/>
          <w:iCs/>
          <w:highlight w:val="magenta"/>
          <w:lang w:val="fr-BE"/>
          <w:rPrChange w:id="66" w:author="Duchenne Véronique" w:date="2025-08-13T07:56:00Z">
            <w:rPr>
              <w:b/>
              <w:bCs/>
              <w:i/>
              <w:iCs/>
              <w:lang w:val="fr-BE"/>
            </w:rPr>
          </w:rPrChange>
        </w:rPr>
        <w:t>’é</w:t>
      </w:r>
      <w:r w:rsidR="4F84212F" w:rsidRPr="521AB255">
        <w:rPr>
          <w:b/>
          <w:bCs/>
          <w:i/>
          <w:iCs/>
          <w:highlight w:val="magenta"/>
          <w:lang w:val="fr-BE"/>
          <w:rPrChange w:id="67" w:author="Duchenne Véronique" w:date="2025-08-13T07:56:00Z">
            <w:rPr>
              <w:b/>
              <w:bCs/>
              <w:i/>
              <w:iCs/>
              <w:lang w:val="fr-BE"/>
            </w:rPr>
          </w:rPrChange>
        </w:rPr>
        <w:t>li</w:t>
      </w:r>
      <w:r w:rsidR="480B3961" w:rsidRPr="521AB255">
        <w:rPr>
          <w:b/>
          <w:bCs/>
          <w:i/>
          <w:iCs/>
          <w:highlight w:val="magenta"/>
          <w:lang w:val="fr-BE"/>
          <w:rPrChange w:id="68" w:author="Duchenne Véronique" w:date="2025-08-13T07:56:00Z">
            <w:rPr>
              <w:b/>
              <w:bCs/>
              <w:i/>
              <w:iCs/>
              <w:lang w:val="fr-BE"/>
            </w:rPr>
          </w:rPrChange>
        </w:rPr>
        <w:t>gibilité</w:t>
      </w:r>
      <w:r w:rsidR="480B3961" w:rsidRPr="521AB255">
        <w:rPr>
          <w:b/>
          <w:bCs/>
          <w:i/>
          <w:iCs/>
          <w:lang w:val="fr-BE"/>
        </w:rPr>
        <w:t xml:space="preserve"> aux services de soins de santé</w:t>
      </w:r>
      <w:r w:rsidR="480B3961" w:rsidRPr="521AB255">
        <w:rPr>
          <w:i/>
          <w:iCs/>
          <w:lang w:val="fr-BE"/>
        </w:rPr>
        <w:t xml:space="preserve"> ainsi que pour octroyer, réduire, révoquer ou récupérer ces services</w:t>
      </w:r>
      <w:r w:rsidR="480B3961" w:rsidRPr="521AB255">
        <w:rPr>
          <w:lang w:val="fr-BE"/>
        </w:rPr>
        <w:t> » (Annexe III, 5, a)</w:t>
      </w:r>
    </w:p>
    <w:p w14:paraId="4B556EC8" w14:textId="5042B0C7" w:rsidR="00514268" w:rsidRDefault="480B3961" w:rsidP="00514268">
      <w:pPr>
        <w:pStyle w:val="Corpsdetexte"/>
        <w:numPr>
          <w:ilvl w:val="0"/>
          <w:numId w:val="15"/>
        </w:numPr>
        <w:jc w:val="both"/>
        <w:rPr>
          <w:lang w:val="fr-BE"/>
        </w:rPr>
      </w:pPr>
      <w:r w:rsidRPr="521AB255">
        <w:rPr>
          <w:lang w:val="fr-BE"/>
        </w:rPr>
        <w:t>systèmes d’IA « </w:t>
      </w:r>
      <w:r w:rsidRPr="521AB255">
        <w:rPr>
          <w:i/>
          <w:iCs/>
          <w:lang w:val="fr-BE"/>
        </w:rPr>
        <w:t xml:space="preserve">destinés à évaluer et </w:t>
      </w:r>
      <w:r w:rsidRPr="521AB255">
        <w:rPr>
          <w:b/>
          <w:bCs/>
          <w:i/>
          <w:iCs/>
          <w:lang w:val="fr-BE"/>
        </w:rPr>
        <w:t>h</w:t>
      </w:r>
      <w:r w:rsidRPr="521AB255">
        <w:rPr>
          <w:b/>
          <w:bCs/>
          <w:i/>
          <w:iCs/>
          <w:highlight w:val="magenta"/>
          <w:lang w:val="fr-BE"/>
          <w:rPrChange w:id="69" w:author="Duchenne Véronique" w:date="2025-08-13T07:56:00Z">
            <w:rPr>
              <w:b/>
              <w:bCs/>
              <w:i/>
              <w:iCs/>
              <w:lang w:val="fr-BE"/>
            </w:rPr>
          </w:rPrChange>
        </w:rPr>
        <w:t>iérarchiser les appels d’urgence</w:t>
      </w:r>
      <w:r w:rsidRPr="521AB255">
        <w:rPr>
          <w:i/>
          <w:iCs/>
          <w:lang w:val="fr-BE"/>
        </w:rPr>
        <w:t xml:space="preserve"> […] ou à être utilisés pour […] </w:t>
      </w:r>
      <w:r w:rsidRPr="521AB255">
        <w:rPr>
          <w:b/>
          <w:bCs/>
          <w:i/>
          <w:iCs/>
          <w:lang w:val="fr-BE"/>
        </w:rPr>
        <w:t>établir des priorités dans l’envoi des services d’intervention d’urgence, y compris [… l’assistance médicale</w:t>
      </w:r>
      <w:r w:rsidRPr="521AB255">
        <w:rPr>
          <w:i/>
          <w:iCs/>
          <w:lang w:val="fr-BE"/>
        </w:rPr>
        <w:t xml:space="preserve">, ainsi que pour les systèmes de </w:t>
      </w:r>
      <w:r w:rsidRPr="521AB255">
        <w:rPr>
          <w:b/>
          <w:bCs/>
          <w:i/>
          <w:iCs/>
          <w:lang w:val="fr-BE"/>
        </w:rPr>
        <w:t>tri des patient</w:t>
      </w:r>
      <w:r w:rsidRPr="521AB255">
        <w:rPr>
          <w:i/>
          <w:iCs/>
          <w:lang w:val="fr-BE"/>
        </w:rPr>
        <w:t>s admis dans les services de santé d’urgence</w:t>
      </w:r>
      <w:r w:rsidRPr="521AB255">
        <w:rPr>
          <w:lang w:val="fr-BE"/>
        </w:rPr>
        <w:t> » (Annexe III, 5, d)</w:t>
      </w:r>
    </w:p>
    <w:p w14:paraId="49400978" w14:textId="22C791CC" w:rsidR="003E68FC" w:rsidRDefault="003E68FC" w:rsidP="00514268">
      <w:pPr>
        <w:pStyle w:val="Corpsdetexte"/>
        <w:numPr>
          <w:ilvl w:val="0"/>
          <w:numId w:val="15"/>
        </w:numPr>
        <w:jc w:val="both"/>
        <w:rPr>
          <w:lang w:val="fr-BE"/>
        </w:rPr>
      </w:pPr>
      <w:r>
        <w:rPr>
          <w:lang w:val="fr-BE"/>
        </w:rPr>
        <w:t>systèmes d’IA « </w:t>
      </w:r>
      <w:r w:rsidRPr="00BF69B9">
        <w:rPr>
          <w:i/>
          <w:iCs/>
          <w:lang w:val="fr-BE"/>
        </w:rPr>
        <w:t xml:space="preserve">destinés à être utilisés pour l’évaluation des risques et la tarification en ce qui concerne les personnes physiques en matière </w:t>
      </w:r>
      <w:r w:rsidRPr="0029106B">
        <w:rPr>
          <w:i/>
          <w:iCs/>
          <w:lang w:val="fr-BE"/>
        </w:rPr>
        <w:t>d’</w:t>
      </w:r>
      <w:r w:rsidRPr="0029106B">
        <w:rPr>
          <w:b/>
          <w:bCs/>
          <w:i/>
          <w:iCs/>
          <w:lang w:val="fr-BE"/>
        </w:rPr>
        <w:t>assurance-santé</w:t>
      </w:r>
      <w:r>
        <w:rPr>
          <w:lang w:val="fr-BE"/>
        </w:rPr>
        <w:t> » (considérant 56)</w:t>
      </w:r>
    </w:p>
    <w:p w14:paraId="162019B8" w14:textId="3479E574" w:rsidR="00514268" w:rsidRDefault="00514268" w:rsidP="006236C3">
      <w:pPr>
        <w:pStyle w:val="Corpsdetexte"/>
        <w:jc w:val="both"/>
        <w:rPr>
          <w:lang w:val="fr-BE"/>
        </w:rPr>
      </w:pPr>
      <w:r w:rsidRPr="00514268">
        <w:rPr>
          <w:lang w:val="fr-BE"/>
        </w:rPr>
        <w:t xml:space="preserve">car </w:t>
      </w:r>
      <w:r w:rsidR="003E68FC">
        <w:rPr>
          <w:lang w:val="fr-BE"/>
        </w:rPr>
        <w:t>« </w:t>
      </w:r>
      <w:r w:rsidR="003E68FC" w:rsidRPr="00003FFA">
        <w:rPr>
          <w:i/>
          <w:iCs/>
          <w:lang w:val="fr-BE"/>
        </w:rPr>
        <w:t xml:space="preserve">s’ils ne sont pas dument conçus, </w:t>
      </w:r>
      <w:r w:rsidR="00E127C7" w:rsidRPr="00003FFA">
        <w:rPr>
          <w:i/>
          <w:iCs/>
          <w:lang w:val="fr-BE"/>
        </w:rPr>
        <w:t xml:space="preserve">développés et utilisés, </w:t>
      </w:r>
      <w:r w:rsidR="00E127C7" w:rsidRPr="00631BD5">
        <w:rPr>
          <w:i/>
          <w:iCs/>
          <w:lang w:val="fr-BE"/>
        </w:rPr>
        <w:t>[</w:t>
      </w:r>
      <w:r w:rsidR="00FF4237" w:rsidRPr="00631BD5">
        <w:rPr>
          <w:i/>
          <w:iCs/>
          <w:lang w:val="fr-BE"/>
        </w:rPr>
        <w:t>ces systèmes</w:t>
      </w:r>
      <w:r w:rsidR="00E127C7" w:rsidRPr="00631BD5">
        <w:rPr>
          <w:i/>
          <w:iCs/>
          <w:lang w:val="fr-BE"/>
        </w:rPr>
        <w:t>]</w:t>
      </w:r>
      <w:r w:rsidR="00E127C7" w:rsidRPr="00003FFA">
        <w:rPr>
          <w:i/>
          <w:iCs/>
          <w:lang w:val="fr-BE"/>
        </w:rPr>
        <w:t xml:space="preserve"> peuvent porter atteinte [aux] droits fondamentaux et entraîner de </w:t>
      </w:r>
      <w:r w:rsidR="00E127C7" w:rsidRPr="0029106B">
        <w:rPr>
          <w:b/>
          <w:bCs/>
          <w:i/>
          <w:iCs/>
          <w:lang w:val="fr-BE"/>
        </w:rPr>
        <w:t>graves conséquences pour [la] vie et [la] santé, y compris […] la discrimination</w:t>
      </w:r>
      <w:r w:rsidR="00E127C7">
        <w:rPr>
          <w:lang w:val="fr-BE"/>
        </w:rPr>
        <w:t> » (considérant 56)</w:t>
      </w:r>
      <w:r w:rsidRPr="00514268">
        <w:rPr>
          <w:lang w:val="fr-BE"/>
        </w:rPr>
        <w:t>.</w:t>
      </w:r>
      <w:r w:rsidR="00AE0C24">
        <w:rPr>
          <w:lang w:val="fr-BE"/>
        </w:rPr>
        <w:t xml:space="preserve"> </w:t>
      </w:r>
      <w:r w:rsidR="00003FFA">
        <w:rPr>
          <w:lang w:val="fr-BE"/>
        </w:rPr>
        <w:t>Ces systèmes d’IA à haut risque sont soumis à un certain nombre d’obligations spécifiques :</w:t>
      </w:r>
    </w:p>
    <w:p w14:paraId="334159A3" w14:textId="14504827" w:rsidR="00003FFA" w:rsidRDefault="00003FFA" w:rsidP="00003FFA">
      <w:pPr>
        <w:pStyle w:val="Corpsdetexte"/>
        <w:numPr>
          <w:ilvl w:val="0"/>
          <w:numId w:val="16"/>
        </w:numPr>
        <w:jc w:val="both"/>
        <w:rPr>
          <w:lang w:val="fr-BE"/>
        </w:rPr>
      </w:pPr>
      <w:r>
        <w:rPr>
          <w:lang w:val="fr-BE"/>
        </w:rPr>
        <w:t xml:space="preserve">mettre en place un système de </w:t>
      </w:r>
      <w:r w:rsidRPr="0029106B">
        <w:rPr>
          <w:b/>
          <w:bCs/>
          <w:lang w:val="fr-BE"/>
        </w:rPr>
        <w:t>gestion des risques</w:t>
      </w:r>
      <w:r>
        <w:rPr>
          <w:lang w:val="fr-BE"/>
        </w:rPr>
        <w:t>, régulièrement révisé et mis à jour tout au long du cycle de vie de l’IA</w:t>
      </w:r>
    </w:p>
    <w:p w14:paraId="22AEA75D" w14:textId="51087486" w:rsidR="00003FFA" w:rsidRDefault="4E693A37" w:rsidP="00003FFA">
      <w:pPr>
        <w:pStyle w:val="Corpsdetexte"/>
        <w:numPr>
          <w:ilvl w:val="0"/>
          <w:numId w:val="16"/>
        </w:numPr>
        <w:jc w:val="both"/>
        <w:rPr>
          <w:lang w:val="fr-BE"/>
        </w:rPr>
      </w:pPr>
      <w:r w:rsidRPr="521AB255">
        <w:rPr>
          <w:lang w:val="fr-BE"/>
        </w:rPr>
        <w:t xml:space="preserve">utiliser des </w:t>
      </w:r>
      <w:r w:rsidRPr="521AB255">
        <w:rPr>
          <w:b/>
          <w:bCs/>
          <w:lang w:val="fr-BE"/>
        </w:rPr>
        <w:t>d</w:t>
      </w:r>
      <w:r w:rsidRPr="521AB255">
        <w:rPr>
          <w:b/>
          <w:bCs/>
          <w:highlight w:val="magenta"/>
          <w:lang w:val="fr-BE"/>
          <w:rPrChange w:id="70" w:author="Duchenne Véronique" w:date="2025-08-13T07:57:00Z">
            <w:rPr>
              <w:b/>
              <w:bCs/>
              <w:lang w:val="fr-BE"/>
            </w:rPr>
          </w:rPrChange>
        </w:rPr>
        <w:t>onnées de haute qualité</w:t>
      </w:r>
      <w:r w:rsidRPr="521AB255">
        <w:rPr>
          <w:highlight w:val="magenta"/>
          <w:lang w:val="fr-BE"/>
          <w:rPrChange w:id="71" w:author="Duchenne Véronique" w:date="2025-08-13T07:57:00Z">
            <w:rPr>
              <w:lang w:val="fr-BE"/>
            </w:rPr>
          </w:rPrChange>
        </w:rPr>
        <w:t>,</w:t>
      </w:r>
      <w:r w:rsidRPr="521AB255">
        <w:rPr>
          <w:lang w:val="fr-BE"/>
        </w:rPr>
        <w:t xml:space="preserve"> complètes et exemptes d’erreur, pour minimiser les biais et garantir des résultats équitables et transparents</w:t>
      </w:r>
    </w:p>
    <w:p w14:paraId="42BDC979" w14:textId="6460BD2D" w:rsidR="00003FFA" w:rsidRDefault="00003FFA" w:rsidP="00003FFA">
      <w:pPr>
        <w:pStyle w:val="Corpsdetexte"/>
        <w:numPr>
          <w:ilvl w:val="0"/>
          <w:numId w:val="16"/>
        </w:numPr>
        <w:jc w:val="both"/>
        <w:rPr>
          <w:lang w:val="fr-BE"/>
        </w:rPr>
      </w:pPr>
      <w:r>
        <w:rPr>
          <w:lang w:val="fr-BE"/>
        </w:rPr>
        <w:t xml:space="preserve">être conçus pour être </w:t>
      </w:r>
      <w:r w:rsidRPr="0029106B">
        <w:rPr>
          <w:b/>
          <w:bCs/>
          <w:lang w:val="fr-BE"/>
        </w:rPr>
        <w:t>précis, robustes et sûrs</w:t>
      </w:r>
      <w:r>
        <w:rPr>
          <w:lang w:val="fr-BE"/>
        </w:rPr>
        <w:t>, résistants aux erreurs et aux défaillances</w:t>
      </w:r>
    </w:p>
    <w:p w14:paraId="1B19BF43" w14:textId="3FC6DFFE" w:rsidR="00003FFA" w:rsidRDefault="4E693A37" w:rsidP="00003FFA">
      <w:pPr>
        <w:pStyle w:val="Corpsdetexte"/>
        <w:numPr>
          <w:ilvl w:val="0"/>
          <w:numId w:val="16"/>
        </w:numPr>
        <w:jc w:val="both"/>
        <w:rPr>
          <w:lang w:val="fr-BE"/>
        </w:rPr>
      </w:pPr>
      <w:r w:rsidRPr="521AB255">
        <w:rPr>
          <w:lang w:val="fr-BE"/>
        </w:rPr>
        <w:lastRenderedPageBreak/>
        <w:t>enregistrer les événements pertinents dans l’objectif d’</w:t>
      </w:r>
      <w:r w:rsidRPr="521AB255">
        <w:rPr>
          <w:b/>
          <w:bCs/>
          <w:lang w:val="fr-BE"/>
        </w:rPr>
        <w:t>i</w:t>
      </w:r>
      <w:r w:rsidRPr="521AB255">
        <w:rPr>
          <w:b/>
          <w:bCs/>
          <w:highlight w:val="magenta"/>
          <w:lang w:val="fr-BE"/>
          <w:rPrChange w:id="72" w:author="Duchenne Véronique" w:date="2025-08-13T07:57:00Z">
            <w:rPr>
              <w:b/>
              <w:bCs/>
              <w:lang w:val="fr-BE"/>
            </w:rPr>
          </w:rPrChange>
        </w:rPr>
        <w:t>dentifier les risques</w:t>
      </w:r>
      <w:r w:rsidRPr="521AB255">
        <w:rPr>
          <w:lang w:val="fr-BE"/>
        </w:rPr>
        <w:t xml:space="preserve"> et retracer les modifications substantielles</w:t>
      </w:r>
    </w:p>
    <w:p w14:paraId="50872002" w14:textId="392CE9CD" w:rsidR="00003FFA" w:rsidRDefault="4E693A37" w:rsidP="00003FFA">
      <w:pPr>
        <w:pStyle w:val="Corpsdetexte"/>
        <w:numPr>
          <w:ilvl w:val="0"/>
          <w:numId w:val="16"/>
        </w:numPr>
        <w:jc w:val="both"/>
        <w:rPr>
          <w:lang w:val="fr-BE"/>
        </w:rPr>
      </w:pPr>
      <w:r w:rsidRPr="521AB255">
        <w:rPr>
          <w:lang w:val="fr-BE"/>
        </w:rPr>
        <w:t xml:space="preserve">garantir une </w:t>
      </w:r>
      <w:r w:rsidRPr="521AB255">
        <w:rPr>
          <w:b/>
          <w:bCs/>
          <w:lang w:val="fr-BE"/>
        </w:rPr>
        <w:t>s</w:t>
      </w:r>
      <w:r w:rsidRPr="521AB255">
        <w:rPr>
          <w:b/>
          <w:bCs/>
          <w:highlight w:val="magenta"/>
          <w:lang w:val="fr-BE"/>
          <w:rPrChange w:id="73" w:author="Duchenne Véronique" w:date="2025-08-13T07:57:00Z">
            <w:rPr>
              <w:b/>
              <w:bCs/>
              <w:lang w:val="fr-BE"/>
            </w:rPr>
          </w:rPrChange>
        </w:rPr>
        <w:t>urveillance humaine</w:t>
      </w:r>
      <w:r w:rsidRPr="521AB255">
        <w:rPr>
          <w:highlight w:val="magenta"/>
          <w:lang w:val="fr-BE"/>
          <w:rPrChange w:id="74" w:author="Duchenne Véronique" w:date="2025-08-13T07:57:00Z">
            <w:rPr>
              <w:lang w:val="fr-BE"/>
            </w:rPr>
          </w:rPrChange>
        </w:rPr>
        <w:t xml:space="preserve">  a</w:t>
      </w:r>
      <w:r w:rsidRPr="521AB255">
        <w:rPr>
          <w:lang w:val="fr-BE"/>
        </w:rPr>
        <w:t xml:space="preserve">fin de </w:t>
      </w:r>
      <w:r w:rsidRPr="00247007">
        <w:rPr>
          <w:b/>
          <w:bCs/>
          <w:lang w:val="fr-BE"/>
        </w:rPr>
        <w:t>prévenir ou minimiser les risques pour la santé</w:t>
      </w:r>
      <w:r w:rsidRPr="521AB255">
        <w:rPr>
          <w:lang w:val="fr-BE"/>
        </w:rPr>
        <w:t xml:space="preserve"> et la sécurité et </w:t>
      </w:r>
      <w:r w:rsidRPr="00247007">
        <w:rPr>
          <w:b/>
          <w:bCs/>
          <w:lang w:val="fr-BE"/>
        </w:rPr>
        <w:t>les droits fondamentaux</w:t>
      </w:r>
      <w:r w:rsidR="12F542A2" w:rsidRPr="521AB255">
        <w:rPr>
          <w:lang w:val="fr-BE"/>
        </w:rPr>
        <w:t xml:space="preserve"> ; le personnel chargé de cette surveillance </w:t>
      </w:r>
      <w:r w:rsidR="5A6F4B0C" w:rsidRPr="521AB255">
        <w:rPr>
          <w:lang w:val="fr-BE"/>
        </w:rPr>
        <w:t>auprès du</w:t>
      </w:r>
      <w:r w:rsidR="12F542A2" w:rsidRPr="521AB255">
        <w:rPr>
          <w:lang w:val="fr-BE"/>
        </w:rPr>
        <w:t xml:space="preserve"> </w:t>
      </w:r>
      <w:proofErr w:type="spellStart"/>
      <w:r w:rsidR="12F542A2" w:rsidRPr="521AB255">
        <w:rPr>
          <w:lang w:val="fr-BE"/>
        </w:rPr>
        <w:t>déployeur</w:t>
      </w:r>
      <w:proofErr w:type="spellEnd"/>
      <w:r w:rsidR="12F542A2" w:rsidRPr="521AB255">
        <w:rPr>
          <w:lang w:val="fr-BE"/>
        </w:rPr>
        <w:t xml:space="preserve"> doit être en capacité d’exercer la tâche qui l</w:t>
      </w:r>
      <w:r w:rsidR="5A6F4B0C" w:rsidRPr="521AB255">
        <w:rPr>
          <w:lang w:val="fr-BE"/>
        </w:rPr>
        <w:t>ui</w:t>
      </w:r>
      <w:r w:rsidR="12F542A2" w:rsidRPr="521AB255">
        <w:rPr>
          <w:lang w:val="fr-BE"/>
        </w:rPr>
        <w:t xml:space="preserve"> est confiée</w:t>
      </w:r>
    </w:p>
    <w:p w14:paraId="70853845" w14:textId="17777624" w:rsidR="00003FFA" w:rsidRDefault="4E693A37" w:rsidP="00003FFA">
      <w:pPr>
        <w:pStyle w:val="Corpsdetexte"/>
        <w:numPr>
          <w:ilvl w:val="0"/>
          <w:numId w:val="16"/>
        </w:numPr>
        <w:jc w:val="both"/>
        <w:rPr>
          <w:lang w:val="fr-BE"/>
        </w:rPr>
      </w:pPr>
      <w:r w:rsidRPr="521AB255">
        <w:rPr>
          <w:lang w:val="fr-BE"/>
        </w:rPr>
        <w:t xml:space="preserve">tenir à jour une </w:t>
      </w:r>
      <w:r w:rsidRPr="521AB255">
        <w:rPr>
          <w:b/>
          <w:bCs/>
          <w:lang w:val="fr-BE"/>
        </w:rPr>
        <w:t>doc</w:t>
      </w:r>
      <w:r w:rsidRPr="521AB255">
        <w:rPr>
          <w:b/>
          <w:bCs/>
          <w:highlight w:val="magenta"/>
          <w:lang w:val="fr-BE"/>
          <w:rPrChange w:id="75" w:author="Duchenne Véronique" w:date="2025-08-13T07:57:00Z">
            <w:rPr>
              <w:b/>
              <w:bCs/>
              <w:lang w:val="fr-BE"/>
            </w:rPr>
          </w:rPrChange>
        </w:rPr>
        <w:t>umentation technique détaillée</w:t>
      </w:r>
      <w:r w:rsidRPr="521AB255">
        <w:rPr>
          <w:lang w:val="fr-BE"/>
        </w:rPr>
        <w:t xml:space="preserve"> afin de prouver que le système respecte les prescrits légaux</w:t>
      </w:r>
    </w:p>
    <w:p w14:paraId="4D7B65BA" w14:textId="064482F1" w:rsidR="00003FFA" w:rsidRDefault="4E693A37" w:rsidP="00003FFA">
      <w:pPr>
        <w:pStyle w:val="Corpsdetexte"/>
        <w:numPr>
          <w:ilvl w:val="0"/>
          <w:numId w:val="16"/>
        </w:numPr>
        <w:jc w:val="both"/>
        <w:rPr>
          <w:lang w:val="fr-BE"/>
        </w:rPr>
      </w:pPr>
      <w:r w:rsidRPr="521AB255">
        <w:rPr>
          <w:lang w:val="fr-BE"/>
        </w:rPr>
        <w:t xml:space="preserve">fournir des instructions d’utilisation claires et des informations sur </w:t>
      </w:r>
      <w:r w:rsidR="5A6F4B0C" w:rsidRPr="521AB255">
        <w:rPr>
          <w:b/>
          <w:bCs/>
          <w:lang w:val="fr-BE"/>
        </w:rPr>
        <w:t>l</w:t>
      </w:r>
      <w:r w:rsidRPr="521AB255">
        <w:rPr>
          <w:b/>
          <w:bCs/>
          <w:highlight w:val="magenta"/>
          <w:lang w:val="fr-BE"/>
          <w:rPrChange w:id="76" w:author="Duchenne Véronique" w:date="2025-08-13T07:57:00Z">
            <w:rPr>
              <w:b/>
              <w:bCs/>
              <w:lang w:val="fr-BE"/>
            </w:rPr>
          </w:rPrChange>
        </w:rPr>
        <w:t xml:space="preserve">es capacités, </w:t>
      </w:r>
      <w:r w:rsidR="5A6F4B0C" w:rsidRPr="521AB255">
        <w:rPr>
          <w:b/>
          <w:bCs/>
          <w:highlight w:val="magenta"/>
          <w:lang w:val="fr-BE"/>
          <w:rPrChange w:id="77" w:author="Duchenne Véronique" w:date="2025-08-13T07:57:00Z">
            <w:rPr>
              <w:b/>
              <w:bCs/>
              <w:lang w:val="fr-BE"/>
            </w:rPr>
          </w:rPrChange>
        </w:rPr>
        <w:t>l</w:t>
      </w:r>
      <w:r w:rsidRPr="521AB255">
        <w:rPr>
          <w:b/>
          <w:bCs/>
          <w:highlight w:val="magenta"/>
          <w:lang w:val="fr-BE"/>
          <w:rPrChange w:id="78" w:author="Duchenne Véronique" w:date="2025-08-13T07:57:00Z">
            <w:rPr>
              <w:b/>
              <w:bCs/>
              <w:lang w:val="fr-BE"/>
            </w:rPr>
          </w:rPrChange>
        </w:rPr>
        <w:t xml:space="preserve">es limites et </w:t>
      </w:r>
      <w:r w:rsidR="1CF409AF" w:rsidRPr="521AB255">
        <w:rPr>
          <w:b/>
          <w:bCs/>
          <w:highlight w:val="magenta"/>
          <w:lang w:val="fr-BE"/>
          <w:rPrChange w:id="79" w:author="Duchenne Véronique" w:date="2025-08-13T07:57:00Z">
            <w:rPr>
              <w:b/>
              <w:bCs/>
              <w:lang w:val="fr-BE"/>
            </w:rPr>
          </w:rPrChange>
        </w:rPr>
        <w:t>l</w:t>
      </w:r>
      <w:r w:rsidRPr="521AB255">
        <w:rPr>
          <w:b/>
          <w:bCs/>
          <w:highlight w:val="magenta"/>
          <w:lang w:val="fr-BE"/>
          <w:rPrChange w:id="80" w:author="Duchenne Véronique" w:date="2025-08-13T07:57:00Z">
            <w:rPr>
              <w:b/>
              <w:bCs/>
              <w:lang w:val="fr-BE"/>
            </w:rPr>
          </w:rPrChange>
        </w:rPr>
        <w:t>es risques potentiels</w:t>
      </w:r>
      <w:r w:rsidR="5A6F4B0C" w:rsidRPr="521AB255">
        <w:rPr>
          <w:lang w:val="fr-BE"/>
        </w:rPr>
        <w:t xml:space="preserve"> du système</w:t>
      </w:r>
    </w:p>
    <w:p w14:paraId="35BD0CBC" w14:textId="3CDD8F30" w:rsidR="00DE5CA3" w:rsidRDefault="00DE5CA3" w:rsidP="00003FFA">
      <w:pPr>
        <w:pStyle w:val="Corpsdetexte"/>
        <w:numPr>
          <w:ilvl w:val="0"/>
          <w:numId w:val="16"/>
        </w:numPr>
        <w:jc w:val="both"/>
        <w:rPr>
          <w:lang w:val="fr-BE"/>
        </w:rPr>
      </w:pPr>
      <w:r>
        <w:rPr>
          <w:lang w:val="fr-BE"/>
        </w:rPr>
        <w:t>réalis</w:t>
      </w:r>
      <w:r w:rsidR="00631BD5">
        <w:rPr>
          <w:lang w:val="fr-BE"/>
        </w:rPr>
        <w:t xml:space="preserve">er </w:t>
      </w:r>
      <w:r>
        <w:rPr>
          <w:lang w:val="fr-BE"/>
        </w:rPr>
        <w:t xml:space="preserve">une </w:t>
      </w:r>
      <w:r w:rsidRPr="0029106B">
        <w:rPr>
          <w:b/>
          <w:bCs/>
          <w:lang w:val="fr-BE"/>
        </w:rPr>
        <w:t>analyse d’impact sur les droits fondamentaux</w:t>
      </w:r>
    </w:p>
    <w:p w14:paraId="2C313FDE" w14:textId="470912DB" w:rsidR="00003FFA" w:rsidRDefault="00003FFA" w:rsidP="00003FFA">
      <w:pPr>
        <w:pStyle w:val="Corpsdetexte"/>
        <w:numPr>
          <w:ilvl w:val="0"/>
          <w:numId w:val="16"/>
        </w:numPr>
        <w:jc w:val="both"/>
        <w:rPr>
          <w:lang w:val="fr-BE"/>
        </w:rPr>
      </w:pPr>
      <w:r>
        <w:rPr>
          <w:lang w:val="fr-BE"/>
        </w:rPr>
        <w:t xml:space="preserve">mettre en place un système de </w:t>
      </w:r>
      <w:r w:rsidRPr="0029106B">
        <w:rPr>
          <w:b/>
          <w:bCs/>
          <w:lang w:val="fr-BE"/>
        </w:rPr>
        <w:t>gestion documenté</w:t>
      </w:r>
      <w:r w:rsidR="004A088B">
        <w:rPr>
          <w:b/>
          <w:bCs/>
          <w:lang w:val="fr-BE"/>
        </w:rPr>
        <w:t>e</w:t>
      </w:r>
      <w:r w:rsidRPr="0029106B">
        <w:rPr>
          <w:b/>
          <w:bCs/>
          <w:lang w:val="fr-BE"/>
        </w:rPr>
        <w:t xml:space="preserve"> de la qualité</w:t>
      </w:r>
    </w:p>
    <w:p w14:paraId="6A8883DD" w14:textId="20D3CACD" w:rsidR="00003FFA" w:rsidRDefault="00003FFA" w:rsidP="00003FFA">
      <w:pPr>
        <w:pStyle w:val="Corpsdetexte"/>
        <w:numPr>
          <w:ilvl w:val="0"/>
          <w:numId w:val="16"/>
        </w:numPr>
        <w:jc w:val="both"/>
        <w:rPr>
          <w:lang w:val="fr-BE"/>
        </w:rPr>
      </w:pPr>
      <w:r>
        <w:rPr>
          <w:lang w:val="fr-BE"/>
        </w:rPr>
        <w:t xml:space="preserve">faire l’objet d’une évaluation de </w:t>
      </w:r>
      <w:r w:rsidRPr="0029106B">
        <w:rPr>
          <w:b/>
          <w:bCs/>
          <w:lang w:val="fr-BE"/>
        </w:rPr>
        <w:t>conformité par un tiers</w:t>
      </w:r>
    </w:p>
    <w:p w14:paraId="4838876D" w14:textId="01CE246E" w:rsidR="00003FFA" w:rsidRPr="003A415F" w:rsidRDefault="00003FFA" w:rsidP="00003FFA">
      <w:pPr>
        <w:pStyle w:val="Corpsdetexte"/>
        <w:numPr>
          <w:ilvl w:val="0"/>
          <w:numId w:val="16"/>
        </w:numPr>
        <w:jc w:val="both"/>
        <w:rPr>
          <w:lang w:val="fr-BE"/>
        </w:rPr>
      </w:pPr>
      <w:r>
        <w:rPr>
          <w:lang w:val="fr-BE"/>
        </w:rPr>
        <w:t>être enregistré</w:t>
      </w:r>
      <w:r w:rsidR="003E33B4">
        <w:rPr>
          <w:lang w:val="fr-BE"/>
        </w:rPr>
        <w:t>s</w:t>
      </w:r>
      <w:r>
        <w:rPr>
          <w:lang w:val="fr-BE"/>
        </w:rPr>
        <w:t xml:space="preserve"> dans la </w:t>
      </w:r>
      <w:r w:rsidRPr="0029106B">
        <w:rPr>
          <w:b/>
          <w:bCs/>
          <w:lang w:val="fr-BE"/>
        </w:rPr>
        <w:t>banque de données centrale tenue par la Commission Européenne</w:t>
      </w:r>
      <w:r w:rsidR="003E33B4">
        <w:rPr>
          <w:lang w:val="fr-BE"/>
        </w:rPr>
        <w:t xml:space="preserve"> et être </w:t>
      </w:r>
      <w:r w:rsidR="003E33B4" w:rsidRPr="0029106B">
        <w:rPr>
          <w:b/>
          <w:bCs/>
          <w:lang w:val="fr-BE"/>
        </w:rPr>
        <w:t>accessibles au public</w:t>
      </w:r>
      <w:r w:rsidR="003E33B4">
        <w:rPr>
          <w:lang w:val="fr-BE"/>
        </w:rPr>
        <w:t>.</w:t>
      </w:r>
    </w:p>
    <w:p w14:paraId="681EC4EA" w14:textId="77777777" w:rsidR="00DD656A" w:rsidRDefault="00BD1DE3" w:rsidP="002A0A18">
      <w:pPr>
        <w:pStyle w:val="Corpsdetexte"/>
        <w:jc w:val="both"/>
        <w:rPr>
          <w:lang w:val="fr-BE"/>
        </w:rPr>
      </w:pPr>
      <w:r>
        <w:rPr>
          <w:lang w:val="fr-BE"/>
        </w:rPr>
        <w:t xml:space="preserve">Pour les IA générales, </w:t>
      </w:r>
      <w:r w:rsidR="006F166F">
        <w:rPr>
          <w:lang w:val="fr-BE"/>
        </w:rPr>
        <w:t>comme</w:t>
      </w:r>
      <w:r>
        <w:rPr>
          <w:lang w:val="fr-BE"/>
        </w:rPr>
        <w:t xml:space="preserve"> Chat GPT</w:t>
      </w:r>
      <w:r w:rsidR="00631BD5">
        <w:rPr>
          <w:lang w:val="fr-BE"/>
        </w:rPr>
        <w:t xml:space="preserve"> par exemple</w:t>
      </w:r>
      <w:r>
        <w:rPr>
          <w:lang w:val="fr-BE"/>
        </w:rPr>
        <w:t xml:space="preserve">, considérées à risque limité, </w:t>
      </w:r>
      <w:r w:rsidR="00155628">
        <w:rPr>
          <w:lang w:val="fr-BE"/>
        </w:rPr>
        <w:t>un</w:t>
      </w:r>
      <w:r>
        <w:rPr>
          <w:lang w:val="fr-BE"/>
        </w:rPr>
        <w:t xml:space="preserve"> code de bonne conduite </w:t>
      </w:r>
      <w:r w:rsidR="00155628">
        <w:rPr>
          <w:lang w:val="fr-BE"/>
        </w:rPr>
        <w:t xml:space="preserve">a été publié le 10 juillet 2025, qui présente des obligations à respecter en matière de </w:t>
      </w:r>
      <w:hyperlink r:id="rId72" w:history="1">
        <w:r w:rsidR="00155628" w:rsidRPr="00ED3DD2">
          <w:rPr>
            <w:rStyle w:val="Lienhypertexte"/>
            <w:lang w:val="fr-BE"/>
          </w:rPr>
          <w:t>sécurité</w:t>
        </w:r>
      </w:hyperlink>
      <w:r w:rsidR="00155628">
        <w:rPr>
          <w:lang w:val="fr-BE"/>
        </w:rPr>
        <w:t xml:space="preserve">, de </w:t>
      </w:r>
      <w:hyperlink r:id="rId73" w:history="1">
        <w:r w:rsidR="00155628" w:rsidRPr="00ED3DD2">
          <w:rPr>
            <w:rStyle w:val="Lienhypertexte"/>
            <w:lang w:val="fr-BE"/>
          </w:rPr>
          <w:t>transparence</w:t>
        </w:r>
      </w:hyperlink>
      <w:r w:rsidR="00155628">
        <w:rPr>
          <w:lang w:val="fr-BE"/>
        </w:rPr>
        <w:t xml:space="preserve"> et de </w:t>
      </w:r>
      <w:hyperlink r:id="rId74" w:history="1">
        <w:r w:rsidR="00155628" w:rsidRPr="00ED3DD2">
          <w:rPr>
            <w:rStyle w:val="Lienhypertexte"/>
            <w:lang w:val="fr-BE"/>
          </w:rPr>
          <w:t>droit d’auteur</w:t>
        </w:r>
      </w:hyperlink>
      <w:r w:rsidR="00155628">
        <w:rPr>
          <w:lang w:val="fr-BE"/>
        </w:rPr>
        <w:t xml:space="preserve">, </w:t>
      </w:r>
      <w:r>
        <w:rPr>
          <w:lang w:val="fr-BE"/>
        </w:rPr>
        <w:t xml:space="preserve">mais </w:t>
      </w:r>
      <w:r w:rsidR="00155628">
        <w:rPr>
          <w:lang w:val="fr-BE"/>
        </w:rPr>
        <w:t>ce code de bonne conduite</w:t>
      </w:r>
      <w:r>
        <w:rPr>
          <w:lang w:val="fr-BE"/>
        </w:rPr>
        <w:t xml:space="preserve"> n</w:t>
      </w:r>
      <w:r w:rsidR="00155628">
        <w:rPr>
          <w:lang w:val="fr-BE"/>
        </w:rPr>
        <w:t>’est</w:t>
      </w:r>
      <w:r>
        <w:rPr>
          <w:lang w:val="fr-BE"/>
        </w:rPr>
        <w:t xml:space="preserve"> </w:t>
      </w:r>
      <w:r w:rsidRPr="00FD4C5C">
        <w:rPr>
          <w:b/>
          <w:bCs/>
          <w:lang w:val="fr-BE"/>
        </w:rPr>
        <w:t>pas contraignant</w:t>
      </w:r>
      <w:r>
        <w:rPr>
          <w:lang w:val="fr-BE"/>
        </w:rPr>
        <w:t xml:space="preserve">. </w:t>
      </w:r>
      <w:r w:rsidR="00155628">
        <w:rPr>
          <w:lang w:val="fr-BE"/>
        </w:rPr>
        <w:t>C’est un « outil volontaire »</w:t>
      </w:r>
      <w:r w:rsidR="00ED3DD2">
        <w:rPr>
          <w:lang w:val="fr-BE"/>
        </w:rPr>
        <w:t>, selon les termes de la Commission,</w:t>
      </w:r>
      <w:r w:rsidR="00155628">
        <w:rPr>
          <w:lang w:val="fr-BE"/>
        </w:rPr>
        <w:t xml:space="preserve"> pour les fournisseurs qui cherchent à se conformer à la législation de l’AI-ACT</w:t>
      </w:r>
      <w:r w:rsidR="00ED3DD2">
        <w:rPr>
          <w:lang w:val="fr-BE"/>
        </w:rPr>
        <w:t xml:space="preserve"> et, en particulier, à l’article 55</w:t>
      </w:r>
      <w:r w:rsidR="00155628">
        <w:rPr>
          <w:lang w:val="fr-BE"/>
        </w:rPr>
        <w:t xml:space="preserve">. </w:t>
      </w:r>
      <w:r w:rsidR="00ED3DD2">
        <w:rPr>
          <w:lang w:val="fr-BE"/>
        </w:rPr>
        <w:t>Les fournisseurs qui adhéreront au code de bonne conduite</w:t>
      </w:r>
      <w:r w:rsidR="00155628">
        <w:rPr>
          <w:lang w:val="fr-BE"/>
        </w:rPr>
        <w:t xml:space="preserve"> seront récompensés par une réduction de leur charge administrative. </w:t>
      </w:r>
    </w:p>
    <w:p w14:paraId="02A8F950" w14:textId="33087CC8" w:rsidR="00BD1DE3" w:rsidRDefault="2CD74ED3" w:rsidP="002A0A18">
      <w:pPr>
        <w:pStyle w:val="Corpsdetexte"/>
        <w:jc w:val="both"/>
        <w:rPr>
          <w:lang w:val="fr-BE"/>
        </w:rPr>
      </w:pPr>
      <w:r w:rsidRPr="521AB255">
        <w:rPr>
          <w:lang w:val="fr-BE"/>
        </w:rPr>
        <w:t xml:space="preserve">Entrent dans </w:t>
      </w:r>
      <w:r w:rsidR="43650E85" w:rsidRPr="521AB255">
        <w:rPr>
          <w:lang w:val="fr-BE"/>
        </w:rPr>
        <w:t>la</w:t>
      </w:r>
      <w:r w:rsidRPr="521AB255">
        <w:rPr>
          <w:lang w:val="fr-BE"/>
        </w:rPr>
        <w:t xml:space="preserve"> catégorie </w:t>
      </w:r>
      <w:r w:rsidR="525E9543" w:rsidRPr="521AB255">
        <w:rPr>
          <w:lang w:val="fr-BE"/>
        </w:rPr>
        <w:t xml:space="preserve">d’IA générales </w:t>
      </w:r>
      <w:r w:rsidRPr="521AB255">
        <w:rPr>
          <w:lang w:val="fr-BE"/>
        </w:rPr>
        <w:t xml:space="preserve">les </w:t>
      </w:r>
      <w:proofErr w:type="spellStart"/>
      <w:r w:rsidRPr="521AB255">
        <w:rPr>
          <w:b/>
          <w:bCs/>
          <w:lang w:val="fr-BE"/>
        </w:rPr>
        <w:t>chatbots</w:t>
      </w:r>
      <w:proofErr w:type="spellEnd"/>
      <w:r w:rsidRPr="521AB255">
        <w:rPr>
          <w:lang w:val="fr-BE"/>
        </w:rPr>
        <w:t xml:space="preserve"> et les </w:t>
      </w:r>
      <w:r w:rsidRPr="521AB255">
        <w:rPr>
          <w:b/>
          <w:bCs/>
          <w:lang w:val="fr-BE"/>
        </w:rPr>
        <w:t>« </w:t>
      </w:r>
      <w:r w:rsidRPr="521AB255">
        <w:rPr>
          <w:b/>
          <w:bCs/>
          <w:highlight w:val="magenta"/>
          <w:lang w:val="fr-BE"/>
          <w:rPrChange w:id="81" w:author="Duchenne Véronique" w:date="2025-08-13T07:59:00Z">
            <w:rPr>
              <w:b/>
              <w:bCs/>
              <w:lang w:val="fr-BE"/>
            </w:rPr>
          </w:rPrChange>
        </w:rPr>
        <w:t>compagnons thérapeutiques »</w:t>
      </w:r>
      <w:r w:rsidRPr="521AB255">
        <w:rPr>
          <w:highlight w:val="magenta"/>
          <w:lang w:val="fr-BE"/>
          <w:rPrChange w:id="82" w:author="Duchenne Véronique" w:date="2025-08-13T07:59:00Z">
            <w:rPr>
              <w:lang w:val="fr-BE"/>
            </w:rPr>
          </w:rPrChange>
        </w:rPr>
        <w:t xml:space="preserve"> qui, </w:t>
      </w:r>
      <w:r w:rsidR="00247007">
        <w:rPr>
          <w:highlight w:val="magenta"/>
          <w:lang w:val="fr-BE"/>
        </w:rPr>
        <w:t>par conséquent</w:t>
      </w:r>
      <w:r w:rsidRPr="521AB255">
        <w:rPr>
          <w:highlight w:val="magenta"/>
          <w:lang w:val="fr-BE"/>
          <w:rPrChange w:id="83" w:author="Duchenne Véronique" w:date="2025-08-13T07:59:00Z">
            <w:rPr>
              <w:lang w:val="fr-BE"/>
            </w:rPr>
          </w:rPrChange>
        </w:rPr>
        <w:t xml:space="preserve">, ne sont pas soumis aux règles de protection </w:t>
      </w:r>
      <w:r w:rsidR="525E9543" w:rsidRPr="521AB255">
        <w:rPr>
          <w:highlight w:val="magenta"/>
          <w:lang w:val="fr-BE"/>
          <w:rPrChange w:id="84" w:author="Duchenne Véronique" w:date="2025-08-13T07:59:00Z">
            <w:rPr>
              <w:lang w:val="fr-BE"/>
            </w:rPr>
          </w:rPrChange>
        </w:rPr>
        <w:t>des systèmes d’IA à haut risque</w:t>
      </w:r>
      <w:r w:rsidRPr="521AB255">
        <w:rPr>
          <w:highlight w:val="magenta"/>
          <w:lang w:val="fr-BE"/>
          <w:rPrChange w:id="85" w:author="Duchenne Véronique" w:date="2025-08-13T07:59:00Z">
            <w:rPr>
              <w:lang w:val="fr-BE"/>
            </w:rPr>
          </w:rPrChange>
        </w:rPr>
        <w:t>.</w:t>
      </w:r>
      <w:r w:rsidRPr="521AB255">
        <w:rPr>
          <w:lang w:val="fr-BE"/>
        </w:rPr>
        <w:t xml:space="preserve"> </w:t>
      </w:r>
      <w:r w:rsidR="4D3DB527" w:rsidRPr="521AB255">
        <w:rPr>
          <w:lang w:val="fr-BE"/>
        </w:rPr>
        <w:t xml:space="preserve">Or les IA génératives sont programmées pour aller dans le sens de qui les interroge. En médecine cela peut avoir des </w:t>
      </w:r>
      <w:r w:rsidR="4D3DB527" w:rsidRPr="521AB255">
        <w:rPr>
          <w:b/>
          <w:bCs/>
          <w:lang w:val="fr-BE"/>
        </w:rPr>
        <w:t>conséquences</w:t>
      </w:r>
      <w:r w:rsidR="4D3DB527" w:rsidRPr="521AB255">
        <w:rPr>
          <w:lang w:val="fr-BE"/>
        </w:rPr>
        <w:t xml:space="preserve"> </w:t>
      </w:r>
      <w:r w:rsidR="4D3DB527" w:rsidRPr="521AB255">
        <w:rPr>
          <w:b/>
          <w:bCs/>
          <w:lang w:val="fr-BE"/>
        </w:rPr>
        <w:t>graves</w:t>
      </w:r>
      <w:r w:rsidR="4D3DB527" w:rsidRPr="521AB255">
        <w:rPr>
          <w:lang w:val="fr-BE"/>
        </w:rPr>
        <w:t>, si l’IA valide le souhait d’un patient d’arrêter ou de modifier son traitement par exemple.</w:t>
      </w:r>
    </w:p>
    <w:p w14:paraId="0405F155" w14:textId="72863DC5" w:rsidR="00B929DC" w:rsidRDefault="00B929DC" w:rsidP="002A0A18">
      <w:pPr>
        <w:pStyle w:val="Corpsdetexte"/>
        <w:jc w:val="both"/>
        <w:rPr>
          <w:lang w:val="fr-BE"/>
        </w:rPr>
      </w:pPr>
      <w:r>
        <w:rPr>
          <w:lang w:val="fr-BE"/>
        </w:rPr>
        <w:t>D’autres dispositions sont encore à épingler :</w:t>
      </w:r>
    </w:p>
    <w:p w14:paraId="535C26CB" w14:textId="21C50635" w:rsidR="00B929DC" w:rsidRDefault="00B929DC" w:rsidP="002C74C2">
      <w:pPr>
        <w:pStyle w:val="Corpsdetexte"/>
        <w:numPr>
          <w:ilvl w:val="0"/>
          <w:numId w:val="17"/>
        </w:numPr>
        <w:jc w:val="both"/>
        <w:rPr>
          <w:lang w:val="fr-BE"/>
        </w:rPr>
      </w:pPr>
      <w:r>
        <w:rPr>
          <w:lang w:val="fr-BE"/>
        </w:rPr>
        <w:t>l’article 3 (47) institue un « Bureau de l’IA », chargé de la supervision des systèmes d’IA et des IA générales, avec pouvoir d’enquête concernant les éventuelles infractions aux règles européennes</w:t>
      </w:r>
    </w:p>
    <w:p w14:paraId="78EE95C3" w14:textId="07619150" w:rsidR="00B929DC" w:rsidRDefault="00B929DC" w:rsidP="002C74C2">
      <w:pPr>
        <w:pStyle w:val="Corpsdetexte"/>
        <w:numPr>
          <w:ilvl w:val="0"/>
          <w:numId w:val="17"/>
        </w:numPr>
        <w:jc w:val="both"/>
        <w:rPr>
          <w:lang w:val="fr-BE"/>
        </w:rPr>
      </w:pPr>
      <w:r>
        <w:rPr>
          <w:lang w:val="fr-BE"/>
        </w:rPr>
        <w:t>les utilisateurs doivent être informés, lorsqu’ils interagissent avec une IA, qu’ils sont en train de le faire avec une IA</w:t>
      </w:r>
      <w:r w:rsidR="002C74C2">
        <w:rPr>
          <w:lang w:val="fr-BE"/>
        </w:rPr>
        <w:t>.</w:t>
      </w:r>
    </w:p>
    <w:p w14:paraId="08A95013" w14:textId="67A7C7F1" w:rsidR="00B91625" w:rsidRDefault="00E77974" w:rsidP="002A0A18">
      <w:pPr>
        <w:pStyle w:val="Corpsdetexte"/>
        <w:jc w:val="both"/>
        <w:rPr>
          <w:lang w:val="fr-BE"/>
        </w:rPr>
      </w:pPr>
      <w:r w:rsidRPr="521AB255">
        <w:rPr>
          <w:lang w:val="fr-BE"/>
        </w:rPr>
        <w:t>L’AI-</w:t>
      </w:r>
      <w:proofErr w:type="spellStart"/>
      <w:r w:rsidRPr="521AB255">
        <w:rPr>
          <w:lang w:val="fr-BE"/>
        </w:rPr>
        <w:t>Act</w:t>
      </w:r>
      <w:proofErr w:type="spellEnd"/>
      <w:r w:rsidRPr="521AB255">
        <w:rPr>
          <w:lang w:val="fr-BE"/>
        </w:rPr>
        <w:t xml:space="preserve"> est surtout et avant tout une </w:t>
      </w:r>
      <w:r w:rsidRPr="00247007">
        <w:rPr>
          <w:b/>
          <w:bCs/>
          <w:lang w:val="fr-BE"/>
        </w:rPr>
        <w:t>réglementation qui porte sur les</w:t>
      </w:r>
      <w:r w:rsidRPr="521AB255">
        <w:rPr>
          <w:lang w:val="fr-BE"/>
        </w:rPr>
        <w:t xml:space="preserve"> </w:t>
      </w:r>
      <w:r w:rsidRPr="521AB255">
        <w:rPr>
          <w:b/>
          <w:bCs/>
          <w:lang w:val="fr-BE"/>
        </w:rPr>
        <w:t>produits</w:t>
      </w:r>
      <w:r w:rsidRPr="521AB255">
        <w:rPr>
          <w:lang w:val="fr-BE"/>
        </w:rPr>
        <w:t>.</w:t>
      </w:r>
      <w:r>
        <w:rPr>
          <w:lang w:val="fr-BE"/>
        </w:rPr>
        <w:t xml:space="preserve"> Certes, </w:t>
      </w:r>
      <w:r w:rsidRPr="00E77974">
        <w:rPr>
          <w:lang w:val="fr-BE"/>
        </w:rPr>
        <w:t>le règlement affirme</w:t>
      </w:r>
      <w:r w:rsidR="00247007">
        <w:rPr>
          <w:lang w:val="fr-BE"/>
        </w:rPr>
        <w:t>,</w:t>
      </w:r>
      <w:r w:rsidRPr="00E77974">
        <w:rPr>
          <w:lang w:val="fr-BE"/>
        </w:rPr>
        <w:t xml:space="preserve"> </w:t>
      </w:r>
      <w:r>
        <w:rPr>
          <w:lang w:val="fr-BE"/>
        </w:rPr>
        <w:t>d</w:t>
      </w:r>
      <w:r w:rsidRPr="00E77974">
        <w:rPr>
          <w:lang w:val="fr-BE"/>
        </w:rPr>
        <w:t>ès le considérant 1 et à l’article 1(2),  son objectif de garantir une IA « digne de confiance », fondée sur les valeurs de l’Union Européenne, en assurant un haut niveau de protection des droits fondamentaux consacrés par la Charte des Droits fondamentaux (2000/C 364/01), parmi lesquels on retrouve notamment la dignité humaine, la vie privée et la protection des données, la non-discrimination, les droits des personnes en situation de handicap et l’accès à la justice.</w:t>
      </w:r>
      <w:r>
        <w:rPr>
          <w:lang w:val="fr-BE"/>
        </w:rPr>
        <w:t xml:space="preserve"> Toutefois, s</w:t>
      </w:r>
      <w:r w:rsidR="0342E192" w:rsidRPr="521AB255">
        <w:rPr>
          <w:lang w:val="fr-BE"/>
        </w:rPr>
        <w:t>i les droits fondamentaux sont rappelés dès les premières lignes du texte, l</w:t>
      </w:r>
      <w:r w:rsidR="0342E192" w:rsidRPr="521AB255">
        <w:rPr>
          <w:b/>
          <w:bCs/>
          <w:highlight w:val="magenta"/>
          <w:lang w:val="fr-BE"/>
          <w:rPrChange w:id="86" w:author="Duchenne Véronique" w:date="2025-08-13T08:06:00Z">
            <w:rPr>
              <w:lang w:val="fr-BE"/>
            </w:rPr>
          </w:rPrChange>
        </w:rPr>
        <w:t>’AI-</w:t>
      </w:r>
      <w:proofErr w:type="spellStart"/>
      <w:r w:rsidR="0342E192" w:rsidRPr="521AB255">
        <w:rPr>
          <w:b/>
          <w:bCs/>
          <w:highlight w:val="magenta"/>
          <w:lang w:val="fr-BE"/>
          <w:rPrChange w:id="87" w:author="Duchenne Véronique" w:date="2025-08-12T13:02:00Z">
            <w:rPr>
              <w:lang w:val="fr-BE"/>
            </w:rPr>
          </w:rPrChange>
        </w:rPr>
        <w:t>Act</w:t>
      </w:r>
      <w:proofErr w:type="spellEnd"/>
      <w:r w:rsidR="0342E192" w:rsidRPr="521AB255">
        <w:rPr>
          <w:b/>
          <w:bCs/>
          <w:highlight w:val="magenta"/>
          <w:lang w:val="fr-BE"/>
          <w:rPrChange w:id="88" w:author="Duchenne Véronique" w:date="2025-08-12T13:02:00Z">
            <w:rPr>
              <w:lang w:val="fr-BE"/>
            </w:rPr>
          </w:rPrChange>
        </w:rPr>
        <w:t xml:space="preserve"> ne prévoit rien pour les protéger</w:t>
      </w:r>
      <w:r w:rsidR="5A6F4B0C" w:rsidRPr="521AB255">
        <w:rPr>
          <w:highlight w:val="magenta"/>
          <w:lang w:val="fr-BE"/>
          <w:rPrChange w:id="89" w:author="Duchenne Véronique" w:date="2025-08-13T08:06:00Z">
            <w:rPr>
              <w:lang w:val="fr-BE"/>
            </w:rPr>
          </w:rPrChange>
        </w:rPr>
        <w:t> </w:t>
      </w:r>
      <w:r w:rsidR="5A6F4B0C" w:rsidRPr="521AB255">
        <w:rPr>
          <w:lang w:val="fr-BE"/>
        </w:rPr>
        <w:t>:</w:t>
      </w:r>
    </w:p>
    <w:p w14:paraId="5A76D57F" w14:textId="6119E8DB" w:rsidR="0042138B" w:rsidRPr="00E77974" w:rsidRDefault="39C1563D" w:rsidP="521AB255">
      <w:pPr>
        <w:pStyle w:val="Corpsdetexte"/>
        <w:numPr>
          <w:ilvl w:val="0"/>
          <w:numId w:val="20"/>
        </w:numPr>
        <w:jc w:val="both"/>
        <w:rPr>
          <w:lang w:val="fr-BE"/>
        </w:rPr>
      </w:pPr>
      <w:r w:rsidRPr="00E77974">
        <w:rPr>
          <w:b/>
          <w:bCs/>
          <w:lang w:val="fr-BE"/>
        </w:rPr>
        <w:t>Aucune procédure</w:t>
      </w:r>
      <w:r w:rsidRPr="00E77974">
        <w:rPr>
          <w:lang w:val="fr-BE"/>
        </w:rPr>
        <w:t xml:space="preserve"> n’est prévue pour introduire une </w:t>
      </w:r>
      <w:r w:rsidRPr="00E77974">
        <w:rPr>
          <w:b/>
          <w:bCs/>
          <w:lang w:val="fr-BE"/>
        </w:rPr>
        <w:t>plainte</w:t>
      </w:r>
      <w:r w:rsidRPr="00E77974">
        <w:rPr>
          <w:lang w:val="fr-BE"/>
        </w:rPr>
        <w:t xml:space="preserve"> en cas de violation de ces droits fondamentaux</w:t>
      </w:r>
      <w:r w:rsidR="0342E192" w:rsidRPr="00E77974">
        <w:rPr>
          <w:lang w:val="fr-BE"/>
        </w:rPr>
        <w:t>.</w:t>
      </w:r>
      <w:r w:rsidRPr="00E77974">
        <w:rPr>
          <w:lang w:val="fr-BE"/>
        </w:rPr>
        <w:t xml:space="preserve"> Et </w:t>
      </w:r>
      <w:r w:rsidRPr="00E77974">
        <w:rPr>
          <w:b/>
          <w:bCs/>
          <w:lang w:val="fr-BE"/>
        </w:rPr>
        <w:t>aucune réparation</w:t>
      </w:r>
      <w:r w:rsidR="0342E192" w:rsidRPr="00E77974">
        <w:rPr>
          <w:lang w:val="fr-BE"/>
        </w:rPr>
        <w:t>, ni financière ni d’aucune sorte,</w:t>
      </w:r>
      <w:r w:rsidRPr="00E77974">
        <w:rPr>
          <w:lang w:val="fr-BE"/>
        </w:rPr>
        <w:t xml:space="preserve"> n’est due. </w:t>
      </w:r>
    </w:p>
    <w:p w14:paraId="5F2E3D51" w14:textId="2BB37244" w:rsidR="0042138B" w:rsidRPr="00E77974" w:rsidRDefault="39C1563D" w:rsidP="521AB255">
      <w:pPr>
        <w:pStyle w:val="Corpsdetexte"/>
        <w:numPr>
          <w:ilvl w:val="0"/>
          <w:numId w:val="19"/>
        </w:numPr>
        <w:jc w:val="both"/>
        <w:rPr>
          <w:lang w:val="fr-BE"/>
        </w:rPr>
      </w:pPr>
      <w:r w:rsidRPr="00E77974">
        <w:rPr>
          <w:lang w:val="fr-BE"/>
        </w:rPr>
        <w:t xml:space="preserve">L’autorité de surveillance du marché, habilitée à adresser des amendes en cas d’infraction, n’a </w:t>
      </w:r>
      <w:r w:rsidRPr="00E77974">
        <w:rPr>
          <w:b/>
          <w:bCs/>
          <w:lang w:val="fr-BE"/>
        </w:rPr>
        <w:t>pas d’expertise en matière de droits humains</w:t>
      </w:r>
      <w:r w:rsidRPr="00E77974">
        <w:rPr>
          <w:lang w:val="fr-BE"/>
        </w:rPr>
        <w:t xml:space="preserve">. </w:t>
      </w:r>
      <w:r w:rsidR="77D5AA7B" w:rsidRPr="00E77974">
        <w:rPr>
          <w:lang w:val="fr-BE"/>
        </w:rPr>
        <w:t xml:space="preserve">Si elle reçoit une plainte, c’est dans le cas d’une infraction aux règles sur les produits et le marché. Même dans ce cas, l’autorité de surveillance </w:t>
      </w:r>
      <w:r w:rsidR="77D5AA7B" w:rsidRPr="00E77974">
        <w:rPr>
          <w:b/>
          <w:bCs/>
          <w:lang w:val="fr-BE"/>
        </w:rPr>
        <w:t>n’est pas tenue de réagir</w:t>
      </w:r>
      <w:r w:rsidR="77D5AA7B" w:rsidRPr="00E77974">
        <w:rPr>
          <w:lang w:val="fr-BE"/>
        </w:rPr>
        <w:t>.</w:t>
      </w:r>
    </w:p>
    <w:p w14:paraId="0E096299" w14:textId="55A3051A" w:rsidR="0042138B" w:rsidRPr="00E77974" w:rsidRDefault="0342E192" w:rsidP="521AB255">
      <w:pPr>
        <w:pStyle w:val="Corpsdetexte"/>
        <w:numPr>
          <w:ilvl w:val="0"/>
          <w:numId w:val="18"/>
        </w:numPr>
        <w:jc w:val="both"/>
        <w:rPr>
          <w:lang w:val="fr-BE"/>
        </w:rPr>
      </w:pPr>
      <w:r w:rsidRPr="00E77974">
        <w:rPr>
          <w:lang w:val="fr-BE"/>
        </w:rPr>
        <w:t>L</w:t>
      </w:r>
      <w:r w:rsidR="39C1563D" w:rsidRPr="00E77974">
        <w:rPr>
          <w:lang w:val="fr-BE"/>
        </w:rPr>
        <w:t>’article 86 octroie à toute personne « </w:t>
      </w:r>
      <w:r w:rsidR="39C1563D" w:rsidRPr="00E77974">
        <w:rPr>
          <w:i/>
          <w:iCs/>
          <w:lang w:val="fr-BE"/>
        </w:rPr>
        <w:t xml:space="preserve">faisant l’objet d’une décision prise par un </w:t>
      </w:r>
      <w:proofErr w:type="spellStart"/>
      <w:r w:rsidR="39C1563D" w:rsidRPr="00E77974">
        <w:rPr>
          <w:i/>
          <w:iCs/>
          <w:lang w:val="fr-BE"/>
        </w:rPr>
        <w:t>déployeur</w:t>
      </w:r>
      <w:proofErr w:type="spellEnd"/>
      <w:r w:rsidR="39C1563D" w:rsidRPr="00E77974">
        <w:rPr>
          <w:i/>
          <w:iCs/>
          <w:lang w:val="fr-BE"/>
        </w:rPr>
        <w:t xml:space="preserve"> sur la base des sorties d’un système à haut risque […] </w:t>
      </w:r>
      <w:r w:rsidR="0F01C79B" w:rsidRPr="00E77974">
        <w:rPr>
          <w:i/>
          <w:iCs/>
          <w:lang w:val="fr-BE"/>
        </w:rPr>
        <w:t>et qui produit des effets juridiques ou affecte significativement cette personne […</w:t>
      </w:r>
      <w:r w:rsidR="5A6F4B0C" w:rsidRPr="00E77974">
        <w:rPr>
          <w:i/>
          <w:iCs/>
          <w:lang w:val="fr-BE"/>
        </w:rPr>
        <w:t>]</w:t>
      </w:r>
      <w:r w:rsidR="0F01C79B" w:rsidRPr="00E77974">
        <w:rPr>
          <w:i/>
          <w:iCs/>
          <w:lang w:val="fr-BE"/>
        </w:rPr>
        <w:t xml:space="preserve"> d’une manière qu’elle considère comme ayant des </w:t>
      </w:r>
      <w:r w:rsidR="0F01C79B" w:rsidRPr="00E77974">
        <w:rPr>
          <w:b/>
          <w:bCs/>
          <w:i/>
          <w:iCs/>
          <w:lang w:val="fr-BE"/>
        </w:rPr>
        <w:t>conséquences négatives sur sa santé, sa sécurité ou ses droits fondamentaux</w:t>
      </w:r>
      <w:r w:rsidR="0F01C79B" w:rsidRPr="00E77974">
        <w:rPr>
          <w:lang w:val="fr-BE"/>
        </w:rPr>
        <w:t> » le seul droit « </w:t>
      </w:r>
      <w:r w:rsidR="0F01C79B" w:rsidRPr="00E77974">
        <w:rPr>
          <w:i/>
          <w:iCs/>
          <w:lang w:val="fr-BE"/>
        </w:rPr>
        <w:t xml:space="preserve">d’obtenir du </w:t>
      </w:r>
      <w:proofErr w:type="spellStart"/>
      <w:r w:rsidR="0F01C79B" w:rsidRPr="00E77974">
        <w:rPr>
          <w:i/>
          <w:iCs/>
          <w:lang w:val="fr-BE"/>
        </w:rPr>
        <w:t>déployeur</w:t>
      </w:r>
      <w:proofErr w:type="spellEnd"/>
      <w:r w:rsidR="0F01C79B" w:rsidRPr="00E77974">
        <w:rPr>
          <w:i/>
          <w:iCs/>
          <w:lang w:val="fr-BE"/>
        </w:rPr>
        <w:t xml:space="preserve"> des </w:t>
      </w:r>
      <w:r w:rsidR="0F01C79B" w:rsidRPr="00E77974">
        <w:rPr>
          <w:b/>
          <w:bCs/>
          <w:i/>
          <w:iCs/>
          <w:lang w:val="fr-BE"/>
        </w:rPr>
        <w:t>explications claires et pertinentes sur le rôle du système d’IA dans la procédure décisionnelle et sur les principaux éléments de la décision prise</w:t>
      </w:r>
      <w:r w:rsidR="0F01C79B" w:rsidRPr="00E77974">
        <w:rPr>
          <w:lang w:val="fr-BE"/>
        </w:rPr>
        <w:t> »</w:t>
      </w:r>
      <w:r w:rsidR="401CFDDF" w:rsidRPr="00E77974">
        <w:rPr>
          <w:lang w:val="fr-BE"/>
        </w:rPr>
        <w:t xml:space="preserve"> (article 86)</w:t>
      </w:r>
      <w:r w:rsidR="0F01C79B" w:rsidRPr="00E77974">
        <w:rPr>
          <w:lang w:val="fr-BE"/>
        </w:rPr>
        <w:t xml:space="preserve">. </w:t>
      </w:r>
    </w:p>
    <w:p w14:paraId="516502B5" w14:textId="526DB99E" w:rsidR="0042138B" w:rsidRPr="00E77974" w:rsidRDefault="0F01C79B" w:rsidP="521AB255">
      <w:pPr>
        <w:pStyle w:val="Corpsdetexte"/>
        <w:numPr>
          <w:ilvl w:val="0"/>
          <w:numId w:val="18"/>
        </w:numPr>
        <w:jc w:val="both"/>
        <w:rPr>
          <w:lang w:val="fr-BE"/>
        </w:rPr>
      </w:pPr>
      <w:r w:rsidRPr="00E77974">
        <w:rPr>
          <w:lang w:val="fr-BE"/>
        </w:rPr>
        <w:t>« </w:t>
      </w:r>
      <w:r w:rsidRPr="00E77974">
        <w:rPr>
          <w:i/>
          <w:iCs/>
          <w:lang w:val="fr-BE"/>
        </w:rPr>
        <w:t xml:space="preserve">les autorités ou organismes publics nationaux qui supervisent ou font respecter les obligations […] visant à protéger les droits fondamentaux, y compris le droit à la non-discrimination, en ce qui concerne les systèmes d’IA à haut risque […] sont habilités à </w:t>
      </w:r>
      <w:r w:rsidRPr="00E77974">
        <w:rPr>
          <w:b/>
          <w:bCs/>
          <w:i/>
          <w:iCs/>
          <w:lang w:val="fr-BE"/>
        </w:rPr>
        <w:t xml:space="preserve">demander toute documentation créée </w:t>
      </w:r>
      <w:r w:rsidRPr="00E77974">
        <w:rPr>
          <w:b/>
          <w:bCs/>
          <w:i/>
          <w:iCs/>
          <w:lang w:val="fr-BE"/>
        </w:rPr>
        <w:lastRenderedPageBreak/>
        <w:t>ou conservée</w:t>
      </w:r>
      <w:r w:rsidRPr="00E77974">
        <w:rPr>
          <w:i/>
          <w:iCs/>
          <w:lang w:val="fr-BE"/>
        </w:rPr>
        <w:t xml:space="preserve"> […] et à y avoir accès dans une langue et un format accessibles</w:t>
      </w:r>
      <w:r w:rsidR="401CFDDF" w:rsidRPr="00E77974">
        <w:rPr>
          <w:i/>
          <w:iCs/>
          <w:lang w:val="fr-BE"/>
        </w:rPr>
        <w:t xml:space="preserve"> lorsque l’accès à cette documentation est nécessaire à l’accomplissement effectif de leur mandat dans les limites de leurs compétences</w:t>
      </w:r>
      <w:r w:rsidR="401CFDDF" w:rsidRPr="00E77974">
        <w:rPr>
          <w:lang w:val="fr-BE"/>
        </w:rPr>
        <w:t> » (article 77).</w:t>
      </w:r>
      <w:r w:rsidR="77D5AA7B" w:rsidRPr="00E77974">
        <w:rPr>
          <w:lang w:val="fr-BE"/>
        </w:rPr>
        <w:t xml:space="preserve"> </w:t>
      </w:r>
      <w:r w:rsidR="5A6F4B0C" w:rsidRPr="00E77974">
        <w:rPr>
          <w:lang w:val="fr-BE"/>
        </w:rPr>
        <w:t>Dans cette perspective, c</w:t>
      </w:r>
      <w:r w:rsidR="77D5AA7B" w:rsidRPr="00E77974">
        <w:rPr>
          <w:lang w:val="fr-BE"/>
        </w:rPr>
        <w:t>haque Etat membre devait identifier</w:t>
      </w:r>
      <w:r w:rsidR="5A6F4B0C" w:rsidRPr="00E77974">
        <w:rPr>
          <w:lang w:val="fr-BE"/>
        </w:rPr>
        <w:t>,</w:t>
      </w:r>
      <w:r w:rsidR="77D5AA7B" w:rsidRPr="00E77974">
        <w:rPr>
          <w:lang w:val="fr-BE"/>
        </w:rPr>
        <w:t xml:space="preserve"> pour le 2 novembre 2024</w:t>
      </w:r>
      <w:r w:rsidR="5A6F4B0C" w:rsidRPr="00E77974">
        <w:rPr>
          <w:lang w:val="fr-BE"/>
        </w:rPr>
        <w:t>,</w:t>
      </w:r>
      <w:r w:rsidR="77D5AA7B" w:rsidRPr="00E77974">
        <w:rPr>
          <w:lang w:val="fr-BE"/>
        </w:rPr>
        <w:t xml:space="preserve"> le ou les organismes désignés pour ce faire.</w:t>
      </w:r>
      <w:r w:rsidR="007649FC">
        <w:rPr>
          <w:lang w:val="fr-BE"/>
        </w:rPr>
        <w:t xml:space="preserve"> Pour la Belgique, </w:t>
      </w:r>
      <w:r w:rsidR="007649FC" w:rsidRPr="007649FC">
        <w:rPr>
          <w:b/>
          <w:bCs/>
          <w:lang w:val="fr-BE"/>
        </w:rPr>
        <w:t>pas moins de 27 organismes ont été nommés</w:t>
      </w:r>
      <w:r w:rsidR="007649FC">
        <w:rPr>
          <w:lang w:val="fr-BE"/>
        </w:rPr>
        <w:t>, dont 14 fédéraux, 3 pour la Communauté Française, 2 pour la Communauté Germanophone, 2 pour la Région wallonne et 6 pour la Flandre</w:t>
      </w:r>
      <w:r w:rsidR="007649FC">
        <w:rPr>
          <w:rStyle w:val="Appelnotedebasdep"/>
          <w:lang w:val="fr-BE"/>
        </w:rPr>
        <w:footnoteReference w:id="4"/>
      </w:r>
      <w:r w:rsidR="77D5AA7B" w:rsidRPr="00E77974">
        <w:rPr>
          <w:lang w:val="fr-BE"/>
        </w:rPr>
        <w:t xml:space="preserve">.  </w:t>
      </w:r>
    </w:p>
    <w:p w14:paraId="60CD942F" w14:textId="5EF9D96C" w:rsidR="00E77974" w:rsidRDefault="007649FC" w:rsidP="00E77974">
      <w:pPr>
        <w:pStyle w:val="Corpsdetexte"/>
        <w:numPr>
          <w:ilvl w:val="0"/>
          <w:numId w:val="18"/>
        </w:numPr>
        <w:jc w:val="both"/>
        <w:rPr>
          <w:lang w:val="fr-BE"/>
        </w:rPr>
      </w:pPr>
      <w:r>
        <w:rPr>
          <w:lang w:val="fr-BE"/>
        </w:rPr>
        <w:t>Ces organismes nommés ne peuvent</w:t>
      </w:r>
      <w:r w:rsidR="77D5AA7B" w:rsidRPr="00E77974">
        <w:rPr>
          <w:lang w:val="fr-BE"/>
        </w:rPr>
        <w:t xml:space="preserve"> introduire de plainte que dans le cadre de la </w:t>
      </w:r>
      <w:r w:rsidR="77D5AA7B" w:rsidRPr="00E77974">
        <w:rPr>
          <w:b/>
          <w:bCs/>
          <w:lang w:val="fr-BE"/>
        </w:rPr>
        <w:t>loi anti-discrimination</w:t>
      </w:r>
      <w:r w:rsidR="0342E192" w:rsidRPr="00E77974">
        <w:rPr>
          <w:b/>
          <w:bCs/>
          <w:lang w:val="fr-BE"/>
        </w:rPr>
        <w:t xml:space="preserve"> belge</w:t>
      </w:r>
      <w:r w:rsidR="77D5AA7B" w:rsidRPr="00E77974">
        <w:rPr>
          <w:lang w:val="fr-BE"/>
        </w:rPr>
        <w:t>, et pas dans le cadre de l’AI-</w:t>
      </w:r>
      <w:proofErr w:type="spellStart"/>
      <w:r w:rsidR="77D5AA7B" w:rsidRPr="00E77974">
        <w:rPr>
          <w:lang w:val="fr-BE"/>
        </w:rPr>
        <w:t>Act</w:t>
      </w:r>
      <w:proofErr w:type="spellEnd"/>
      <w:r w:rsidR="77D5AA7B" w:rsidRPr="00E77974">
        <w:rPr>
          <w:lang w:val="fr-BE"/>
        </w:rPr>
        <w:t xml:space="preserve">. </w:t>
      </w:r>
    </w:p>
    <w:p w14:paraId="707E1049" w14:textId="11B7E63D" w:rsidR="00B91625" w:rsidRPr="00E77974" w:rsidRDefault="007649FC" w:rsidP="00E77974">
      <w:pPr>
        <w:pStyle w:val="Corpsdetexte"/>
        <w:numPr>
          <w:ilvl w:val="0"/>
          <w:numId w:val="18"/>
        </w:numPr>
        <w:jc w:val="both"/>
        <w:rPr>
          <w:lang w:val="fr-BE"/>
        </w:rPr>
      </w:pPr>
      <w:r>
        <w:rPr>
          <w:lang w:val="fr-BE"/>
        </w:rPr>
        <w:t>Ces organismes</w:t>
      </w:r>
      <w:r w:rsidR="0342E192" w:rsidRPr="00E77974">
        <w:rPr>
          <w:lang w:val="fr-BE"/>
        </w:rPr>
        <w:t xml:space="preserve"> </w:t>
      </w:r>
      <w:r w:rsidR="00DF60A2">
        <w:rPr>
          <w:lang w:val="fr-BE"/>
        </w:rPr>
        <w:t xml:space="preserve">nommés </w:t>
      </w:r>
      <w:r w:rsidR="0342E192" w:rsidRPr="00E77974">
        <w:rPr>
          <w:lang w:val="fr-BE"/>
        </w:rPr>
        <w:t>n’</w:t>
      </w:r>
      <w:r>
        <w:rPr>
          <w:lang w:val="fr-BE"/>
        </w:rPr>
        <w:t>ont</w:t>
      </w:r>
      <w:r w:rsidR="0342E192" w:rsidRPr="00E77974">
        <w:rPr>
          <w:lang w:val="fr-BE"/>
        </w:rPr>
        <w:t xml:space="preserve"> qu’un </w:t>
      </w:r>
      <w:r w:rsidR="0342E192" w:rsidRPr="00E77974">
        <w:rPr>
          <w:b/>
          <w:bCs/>
          <w:lang w:val="fr-BE"/>
        </w:rPr>
        <w:t>rôle consultatif</w:t>
      </w:r>
      <w:r w:rsidR="0342E192" w:rsidRPr="00E77974">
        <w:rPr>
          <w:lang w:val="fr-BE"/>
        </w:rPr>
        <w:t xml:space="preserve"> au regard de l’AI-</w:t>
      </w:r>
      <w:proofErr w:type="spellStart"/>
      <w:r w:rsidR="0342E192" w:rsidRPr="00E77974">
        <w:rPr>
          <w:lang w:val="fr-BE"/>
        </w:rPr>
        <w:t>Act</w:t>
      </w:r>
      <w:proofErr w:type="spellEnd"/>
      <w:r w:rsidR="0342E192" w:rsidRPr="00E77974">
        <w:rPr>
          <w:lang w:val="fr-BE"/>
        </w:rPr>
        <w:t>.</w:t>
      </w:r>
    </w:p>
    <w:p w14:paraId="4B79D765" w14:textId="1C5B3352" w:rsidR="002E1C8C" w:rsidRDefault="28282076" w:rsidP="002E1C8C">
      <w:pPr>
        <w:pStyle w:val="Corpsdetexte"/>
        <w:jc w:val="both"/>
        <w:rPr>
          <w:lang w:val="fr-BE"/>
        </w:rPr>
      </w:pPr>
      <w:r w:rsidRPr="521AB255">
        <w:rPr>
          <w:lang w:val="fr-BE"/>
        </w:rPr>
        <w:t>En l’absence de recours prévu par l’AI-</w:t>
      </w:r>
      <w:proofErr w:type="spellStart"/>
      <w:r w:rsidRPr="521AB255">
        <w:rPr>
          <w:lang w:val="fr-BE"/>
        </w:rPr>
        <w:t>Act</w:t>
      </w:r>
      <w:proofErr w:type="spellEnd"/>
      <w:r w:rsidRPr="521AB255">
        <w:rPr>
          <w:lang w:val="fr-BE"/>
        </w:rPr>
        <w:t xml:space="preserve"> en cas de violation des droits fondamentaux, les personnes qui s’estimeraient victimes de telles violations devraient tout d’abord demander des informations au fournisseur, avec l’aide éventuelle de</w:t>
      </w:r>
      <w:r w:rsidR="009932BC">
        <w:rPr>
          <w:lang w:val="fr-BE"/>
        </w:rPr>
        <w:t xml:space="preserve"> l’un des 27 </w:t>
      </w:r>
      <w:r w:rsidRPr="521AB255">
        <w:rPr>
          <w:lang w:val="fr-BE"/>
        </w:rPr>
        <w:t>organisme</w:t>
      </w:r>
      <w:r w:rsidR="009932BC">
        <w:rPr>
          <w:lang w:val="fr-BE"/>
        </w:rPr>
        <w:t>s</w:t>
      </w:r>
      <w:r w:rsidRPr="521AB255">
        <w:rPr>
          <w:lang w:val="fr-BE"/>
        </w:rPr>
        <w:t xml:space="preserve"> désigné</w:t>
      </w:r>
      <w:r w:rsidR="009932BC">
        <w:rPr>
          <w:lang w:val="fr-BE"/>
        </w:rPr>
        <w:t>s</w:t>
      </w:r>
      <w:r w:rsidRPr="521AB255">
        <w:rPr>
          <w:lang w:val="fr-BE"/>
        </w:rPr>
        <w:t xml:space="preserve"> pour la protection des droits humains pour avoir accès à la documentation du système incriminé. Sur la base du dossier ainsi constitué, </w:t>
      </w:r>
      <w:r w:rsidRPr="521AB255">
        <w:rPr>
          <w:b/>
          <w:bCs/>
          <w:lang w:val="fr-BE"/>
        </w:rPr>
        <w:t xml:space="preserve">elles ne pourraient introduire de </w:t>
      </w:r>
      <w:r w:rsidRPr="521AB255">
        <w:rPr>
          <w:b/>
          <w:bCs/>
          <w:highlight w:val="magenta"/>
          <w:lang w:val="fr-BE"/>
          <w:rPrChange w:id="90" w:author="Duchenne Véronique" w:date="2025-08-13T08:09:00Z">
            <w:rPr>
              <w:b/>
              <w:bCs/>
              <w:lang w:val="fr-BE"/>
            </w:rPr>
          </w:rPrChange>
        </w:rPr>
        <w:t>plainte que dans le cadre d’autres réglementations en vigueur, comme le RGPD ou la loi anti-discrimination</w:t>
      </w:r>
      <w:r w:rsidRPr="521AB255">
        <w:rPr>
          <w:lang w:val="fr-BE"/>
        </w:rPr>
        <w:t xml:space="preserve"> par exemple.</w:t>
      </w:r>
    </w:p>
    <w:p w14:paraId="0A32A53D" w14:textId="77777777" w:rsidR="00BD1DE3" w:rsidRPr="00BD1DE3" w:rsidRDefault="00BD1DE3" w:rsidP="002A0A18">
      <w:pPr>
        <w:pStyle w:val="Corpsdetexte"/>
        <w:jc w:val="both"/>
        <w:rPr>
          <w:lang w:val="fr-BE"/>
        </w:rPr>
      </w:pPr>
    </w:p>
    <w:p w14:paraId="7D57109F" w14:textId="53806864" w:rsidR="003A415F" w:rsidRPr="00E77974" w:rsidRDefault="00343B82" w:rsidP="002A0A18">
      <w:pPr>
        <w:pStyle w:val="Corpsdetexte"/>
        <w:jc w:val="both"/>
        <w:rPr>
          <w:b/>
          <w:bCs/>
          <w:u w:val="single"/>
          <w:lang w:val="fr-BE"/>
        </w:rPr>
      </w:pPr>
      <w:r w:rsidRPr="00E77974">
        <w:rPr>
          <w:b/>
          <w:bCs/>
          <w:u w:val="single"/>
          <w:lang w:val="fr-BE"/>
        </w:rPr>
        <w:t xml:space="preserve">Le </w:t>
      </w:r>
      <w:r w:rsidR="003A415F" w:rsidRPr="00E77974">
        <w:rPr>
          <w:b/>
          <w:bCs/>
          <w:u w:val="single"/>
          <w:lang w:val="fr-BE"/>
        </w:rPr>
        <w:t>RGPD</w:t>
      </w:r>
    </w:p>
    <w:p w14:paraId="749DB3C7" w14:textId="77777777" w:rsidR="00874D3A" w:rsidRDefault="00874D3A" w:rsidP="002A0A18">
      <w:pPr>
        <w:pStyle w:val="Corpsdetexte"/>
        <w:jc w:val="both"/>
        <w:rPr>
          <w:b/>
          <w:bCs/>
          <w:lang w:val="fr-BE"/>
        </w:rPr>
      </w:pPr>
    </w:p>
    <w:p w14:paraId="5B23D94D" w14:textId="0031A943" w:rsidR="00874D3A" w:rsidRDefault="00874D3A" w:rsidP="002A0A18">
      <w:pPr>
        <w:pStyle w:val="Corpsdetexte"/>
        <w:jc w:val="both"/>
        <w:rPr>
          <w:lang w:val="fr-BE"/>
        </w:rPr>
      </w:pPr>
      <w:r w:rsidRPr="339D40E6">
        <w:rPr>
          <w:lang w:val="fr-BE"/>
        </w:rPr>
        <w:t xml:space="preserve">Le règlement européen 2016/679, relatif à la protection des personnes physiques à l’égard du traitement des données à caractère personnel et à la libre circulation des données, est entré en vigueur le 25 mai 2018. Il est </w:t>
      </w:r>
      <w:r w:rsidRPr="339D40E6">
        <w:rPr>
          <w:b/>
          <w:bCs/>
          <w:lang w:val="fr-BE"/>
        </w:rPr>
        <w:t>contraignant</w:t>
      </w:r>
      <w:r w:rsidRPr="339D40E6">
        <w:rPr>
          <w:lang w:val="fr-BE"/>
        </w:rPr>
        <w:t xml:space="preserve">. Il a pour objectif de </w:t>
      </w:r>
      <w:r w:rsidRPr="339D40E6">
        <w:rPr>
          <w:b/>
          <w:bCs/>
          <w:lang w:val="fr-BE"/>
        </w:rPr>
        <w:t>permettre aux individus de mieux contrôler leurs données à caractère personnel</w:t>
      </w:r>
      <w:r w:rsidRPr="339D40E6">
        <w:rPr>
          <w:lang w:val="fr-BE"/>
        </w:rPr>
        <w:t xml:space="preserve"> et institue un système d’autorités de supervision indépendantes chargées de surveiller et de faire respecter l’application de cette réglementation. En Belgique, cette autorité, créée par la loi du 3 décembre 2017, s’appelle </w:t>
      </w:r>
      <w:r w:rsidRPr="339D40E6">
        <w:rPr>
          <w:b/>
          <w:bCs/>
          <w:lang w:val="fr-BE"/>
        </w:rPr>
        <w:t>Autorité de Protection des Données (APD)</w:t>
      </w:r>
      <w:r w:rsidRPr="339D40E6">
        <w:rPr>
          <w:lang w:val="fr-BE"/>
        </w:rPr>
        <w:t>.</w:t>
      </w:r>
      <w:r w:rsidR="00F10D0D" w:rsidRPr="339D40E6">
        <w:rPr>
          <w:lang w:val="fr-BE"/>
        </w:rPr>
        <w:t xml:space="preserve"> </w:t>
      </w:r>
      <w:r w:rsidR="00D67EA8" w:rsidRPr="339D40E6">
        <w:rPr>
          <w:lang w:val="fr-BE"/>
        </w:rPr>
        <w:t xml:space="preserve">Par </w:t>
      </w:r>
      <w:r w:rsidR="6652E245" w:rsidRPr="339D40E6">
        <w:rPr>
          <w:lang w:val="fr-BE"/>
        </w:rPr>
        <w:t>« donnée</w:t>
      </w:r>
      <w:r w:rsidR="00B667F3" w:rsidRPr="339D40E6">
        <w:rPr>
          <w:lang w:val="fr-BE"/>
        </w:rPr>
        <w:t xml:space="preserve"> personnelle », on entend « </w:t>
      </w:r>
      <w:r w:rsidR="00B667F3" w:rsidRPr="339D40E6">
        <w:rPr>
          <w:i/>
          <w:iCs/>
          <w:lang w:val="fr-BE"/>
        </w:rPr>
        <w:t>toute information se rapportant à une personne physique identifiée ou identifiable</w:t>
      </w:r>
      <w:r w:rsidR="00B667F3" w:rsidRPr="339D40E6">
        <w:rPr>
          <w:lang w:val="fr-BE"/>
        </w:rPr>
        <w:t xml:space="preserve"> ». Le </w:t>
      </w:r>
      <w:r w:rsidR="00D67EA8" w:rsidRPr="339D40E6">
        <w:rPr>
          <w:lang w:val="fr-BE"/>
        </w:rPr>
        <w:t xml:space="preserve">« traitement des données », </w:t>
      </w:r>
      <w:r w:rsidR="00B667F3" w:rsidRPr="339D40E6">
        <w:rPr>
          <w:lang w:val="fr-BE"/>
        </w:rPr>
        <w:t>pour sa part, renvoie à</w:t>
      </w:r>
      <w:r w:rsidR="00D67EA8" w:rsidRPr="339D40E6">
        <w:rPr>
          <w:lang w:val="fr-BE"/>
        </w:rPr>
        <w:t xml:space="preserve"> « </w:t>
      </w:r>
      <w:r w:rsidR="00D67EA8" w:rsidRPr="339D40E6">
        <w:rPr>
          <w:i/>
          <w:iCs/>
          <w:lang w:val="fr-BE"/>
        </w:rPr>
        <w:t xml:space="preserve">toute opération effectuée sur ces données à caractère personnel, telle que </w:t>
      </w:r>
      <w:r w:rsidR="00D67EA8" w:rsidRPr="339D40E6">
        <w:rPr>
          <w:b/>
          <w:bCs/>
          <w:i/>
          <w:iCs/>
          <w:lang w:val="fr-BE"/>
        </w:rPr>
        <w:t>la collecte, l’utilisation, la gestion ou la communication</w:t>
      </w:r>
      <w:r w:rsidR="00D67EA8" w:rsidRPr="339D40E6">
        <w:rPr>
          <w:lang w:val="fr-BE"/>
        </w:rPr>
        <w:t> » (</w:t>
      </w:r>
      <w:hyperlink r:id="rId75">
        <w:r w:rsidR="00D67EA8" w:rsidRPr="339D40E6">
          <w:rPr>
            <w:rStyle w:val="Lienhypertexte"/>
          </w:rPr>
          <w:t>Données personnelles | Belgium.be</w:t>
        </w:r>
      </w:hyperlink>
      <w:r w:rsidR="00D67EA8">
        <w:t>)</w:t>
      </w:r>
      <w:r w:rsidR="00D67EA8" w:rsidRPr="339D40E6">
        <w:rPr>
          <w:lang w:val="fr-BE"/>
        </w:rPr>
        <w:t xml:space="preserve">. </w:t>
      </w:r>
    </w:p>
    <w:p w14:paraId="10238421" w14:textId="1D465683" w:rsidR="00874D3A" w:rsidRDefault="009137E8" w:rsidP="002A0A18">
      <w:pPr>
        <w:pStyle w:val="Corpsdetexte"/>
        <w:jc w:val="both"/>
        <w:rPr>
          <w:lang w:val="fr-BE"/>
        </w:rPr>
      </w:pPr>
      <w:r>
        <w:rPr>
          <w:lang w:val="fr-BE"/>
        </w:rPr>
        <w:t>Le RGPD garantit</w:t>
      </w:r>
      <w:r w:rsidR="00874D3A">
        <w:rPr>
          <w:lang w:val="fr-BE"/>
        </w:rPr>
        <w:t>, pour les personnes, les droits suivants</w:t>
      </w:r>
      <w:r w:rsidR="00FC63B2">
        <w:rPr>
          <w:lang w:val="fr-BE"/>
        </w:rPr>
        <w:t xml:space="preserve"> </w:t>
      </w:r>
      <w:r w:rsidR="00840460">
        <w:rPr>
          <w:lang w:val="fr-BE"/>
        </w:rPr>
        <w:t>(</w:t>
      </w:r>
      <w:hyperlink r:id="rId76" w:history="1">
        <w:r w:rsidR="00FC63B2">
          <w:rPr>
            <w:rStyle w:val="Lienhypertexte"/>
          </w:rPr>
          <w:t>Quels sont mes droits ? | Autorité de protection des données</w:t>
        </w:r>
      </w:hyperlink>
      <w:r w:rsidR="00840460">
        <w:rPr>
          <w:lang w:val="fr-BE"/>
        </w:rPr>
        <w:t>)</w:t>
      </w:r>
      <w:r w:rsidR="00874D3A">
        <w:rPr>
          <w:lang w:val="fr-BE"/>
        </w:rPr>
        <w:t> :</w:t>
      </w:r>
    </w:p>
    <w:p w14:paraId="5C5C1F83" w14:textId="5AF7CD3C" w:rsidR="00B667F3" w:rsidRDefault="00B667F3" w:rsidP="00F10D0D">
      <w:pPr>
        <w:pStyle w:val="Corpsdetexte"/>
        <w:numPr>
          <w:ilvl w:val="0"/>
          <w:numId w:val="21"/>
        </w:numPr>
        <w:jc w:val="both"/>
        <w:rPr>
          <w:lang w:val="fr-BE"/>
        </w:rPr>
      </w:pPr>
      <w:r>
        <w:rPr>
          <w:lang w:val="fr-BE"/>
        </w:rPr>
        <w:t xml:space="preserve">Droit à </w:t>
      </w:r>
      <w:r w:rsidRPr="00B118A8">
        <w:rPr>
          <w:lang w:val="fr-BE"/>
        </w:rPr>
        <w:t xml:space="preserve">être informé sur la </w:t>
      </w:r>
      <w:r w:rsidRPr="00B118A8">
        <w:rPr>
          <w:b/>
          <w:bCs/>
          <w:lang w:val="fr-BE"/>
        </w:rPr>
        <w:t>finalité</w:t>
      </w:r>
      <w:r w:rsidRPr="00B118A8">
        <w:rPr>
          <w:lang w:val="fr-BE"/>
        </w:rPr>
        <w:t xml:space="preserve"> de la collecte</w:t>
      </w:r>
      <w:r>
        <w:rPr>
          <w:lang w:val="fr-BE"/>
        </w:rPr>
        <w:t xml:space="preserve"> des données personnelles, le </w:t>
      </w:r>
      <w:r w:rsidRPr="00B118A8">
        <w:rPr>
          <w:b/>
          <w:bCs/>
          <w:lang w:val="fr-BE"/>
        </w:rPr>
        <w:t>temps de conservation</w:t>
      </w:r>
      <w:r>
        <w:rPr>
          <w:lang w:val="fr-BE"/>
        </w:rPr>
        <w:t xml:space="preserve">, les </w:t>
      </w:r>
      <w:r w:rsidRPr="00B118A8">
        <w:rPr>
          <w:b/>
          <w:bCs/>
          <w:lang w:val="fr-BE"/>
        </w:rPr>
        <w:t>tiers</w:t>
      </w:r>
      <w:r>
        <w:rPr>
          <w:lang w:val="fr-BE"/>
        </w:rPr>
        <w:t xml:space="preserve"> auxquels ces données sont transmises</w:t>
      </w:r>
      <w:r w:rsidR="00FC63B2">
        <w:rPr>
          <w:lang w:val="fr-BE"/>
        </w:rPr>
        <w:t xml:space="preserve"> et la base juridique sur laquelle les données sont traitées</w:t>
      </w:r>
    </w:p>
    <w:p w14:paraId="061FAACB" w14:textId="6ACFF301" w:rsidR="00874D3A" w:rsidRDefault="00F10D0D" w:rsidP="00F10D0D">
      <w:pPr>
        <w:pStyle w:val="Corpsdetexte"/>
        <w:numPr>
          <w:ilvl w:val="0"/>
          <w:numId w:val="21"/>
        </w:numPr>
        <w:jc w:val="both"/>
        <w:rPr>
          <w:lang w:val="fr-BE"/>
        </w:rPr>
      </w:pPr>
      <w:r>
        <w:rPr>
          <w:lang w:val="fr-BE"/>
        </w:rPr>
        <w:t>Droit d’</w:t>
      </w:r>
      <w:r w:rsidRPr="00B118A8">
        <w:rPr>
          <w:b/>
          <w:bCs/>
          <w:lang w:val="fr-BE"/>
        </w:rPr>
        <w:t>accès</w:t>
      </w:r>
      <w:r>
        <w:rPr>
          <w:lang w:val="fr-BE"/>
        </w:rPr>
        <w:t xml:space="preserve"> à ses données personnelles, en ce </w:t>
      </w:r>
      <w:r w:rsidR="00FC63B2">
        <w:rPr>
          <w:lang w:val="fr-BE"/>
        </w:rPr>
        <w:t xml:space="preserve">compris le droit à en recevoir une </w:t>
      </w:r>
      <w:r w:rsidR="00FC63B2" w:rsidRPr="00B118A8">
        <w:rPr>
          <w:b/>
          <w:bCs/>
          <w:lang w:val="fr-BE"/>
        </w:rPr>
        <w:t>copie</w:t>
      </w:r>
    </w:p>
    <w:p w14:paraId="0DF60228" w14:textId="6F896F34" w:rsidR="00FC63B2" w:rsidRDefault="00FC63B2" w:rsidP="00F10D0D">
      <w:pPr>
        <w:pStyle w:val="Corpsdetexte"/>
        <w:numPr>
          <w:ilvl w:val="0"/>
          <w:numId w:val="21"/>
        </w:numPr>
        <w:jc w:val="both"/>
        <w:rPr>
          <w:lang w:val="fr-BE"/>
        </w:rPr>
      </w:pPr>
      <w:r>
        <w:rPr>
          <w:lang w:val="fr-BE"/>
        </w:rPr>
        <w:t xml:space="preserve">Droit de </w:t>
      </w:r>
      <w:r w:rsidRPr="00B118A8">
        <w:rPr>
          <w:b/>
          <w:bCs/>
          <w:lang w:val="fr-BE"/>
        </w:rPr>
        <w:t>rectification</w:t>
      </w:r>
      <w:r>
        <w:rPr>
          <w:lang w:val="fr-BE"/>
        </w:rPr>
        <w:t xml:space="preserve"> des erreurs ou de</w:t>
      </w:r>
      <w:r w:rsidR="009137E8">
        <w:rPr>
          <w:lang w:val="fr-BE"/>
        </w:rPr>
        <w:t>s</w:t>
      </w:r>
      <w:r>
        <w:rPr>
          <w:lang w:val="fr-BE"/>
        </w:rPr>
        <w:t xml:space="preserve"> données qui ont changé (comme une adresse de domicile par exemple)</w:t>
      </w:r>
    </w:p>
    <w:p w14:paraId="7DDD5C02" w14:textId="17904600" w:rsidR="00FC63B2" w:rsidRDefault="00FC63B2" w:rsidP="00F10D0D">
      <w:pPr>
        <w:pStyle w:val="Corpsdetexte"/>
        <w:numPr>
          <w:ilvl w:val="0"/>
          <w:numId w:val="21"/>
        </w:numPr>
        <w:jc w:val="both"/>
        <w:rPr>
          <w:lang w:val="fr-BE"/>
        </w:rPr>
      </w:pPr>
      <w:r>
        <w:rPr>
          <w:lang w:val="fr-BE"/>
        </w:rPr>
        <w:t xml:space="preserve">Droit de </w:t>
      </w:r>
      <w:r w:rsidRPr="00B118A8">
        <w:rPr>
          <w:b/>
          <w:bCs/>
          <w:lang w:val="fr-BE"/>
        </w:rPr>
        <w:t xml:space="preserve">transfert </w:t>
      </w:r>
      <w:r>
        <w:rPr>
          <w:lang w:val="fr-BE"/>
        </w:rPr>
        <w:t>des données d’une organisation vers une autre : la première organisation ne peut s’y opposer</w:t>
      </w:r>
    </w:p>
    <w:p w14:paraId="25406799" w14:textId="0703BAF8" w:rsidR="00FC63B2" w:rsidRDefault="00FC63B2" w:rsidP="00FC63B2">
      <w:pPr>
        <w:pStyle w:val="Corpsdetexte"/>
        <w:numPr>
          <w:ilvl w:val="0"/>
          <w:numId w:val="21"/>
        </w:numPr>
        <w:jc w:val="both"/>
        <w:rPr>
          <w:lang w:val="fr-BE"/>
        </w:rPr>
      </w:pPr>
      <w:r w:rsidRPr="00DA7F14">
        <w:rPr>
          <w:b/>
          <w:bCs/>
          <w:lang w:val="fr-BE"/>
        </w:rPr>
        <w:t>Consentement éclairé</w:t>
      </w:r>
      <w:r>
        <w:rPr>
          <w:lang w:val="fr-BE"/>
        </w:rPr>
        <w:t>, étant entendu que le consentement est défini comme « </w:t>
      </w:r>
      <w:r w:rsidRPr="001455C6">
        <w:rPr>
          <w:i/>
          <w:iCs/>
          <w:lang w:val="fr-BE"/>
        </w:rPr>
        <w:t>toute manifestation de volonté, libre, spécifique, éclairée et univoque par laquelle la personne concernée accepte, par une déclaration ou par un acte positif clair, que des données à caractère personnel la concernant fassent l’objet d’un traitement</w:t>
      </w:r>
      <w:r>
        <w:rPr>
          <w:lang w:val="fr-BE"/>
        </w:rPr>
        <w:t xml:space="preserve"> »  </w:t>
      </w:r>
    </w:p>
    <w:p w14:paraId="1FB8F56B" w14:textId="609ED4BF" w:rsidR="00FC63B2" w:rsidRPr="00FC63B2" w:rsidRDefault="00FC63B2" w:rsidP="00F10D0D">
      <w:pPr>
        <w:pStyle w:val="Corpsdetexte"/>
        <w:numPr>
          <w:ilvl w:val="0"/>
          <w:numId w:val="21"/>
        </w:numPr>
        <w:jc w:val="both"/>
        <w:rPr>
          <w:lang w:val="fr-BE"/>
        </w:rPr>
      </w:pPr>
      <w:r w:rsidRPr="00FC63B2">
        <w:rPr>
          <w:lang w:val="fr-BE"/>
        </w:rPr>
        <w:t xml:space="preserve">Droit de </w:t>
      </w:r>
      <w:r w:rsidRPr="00DA7F14">
        <w:rPr>
          <w:b/>
          <w:bCs/>
          <w:lang w:val="fr-BE"/>
        </w:rPr>
        <w:t>retirer son consentement</w:t>
      </w:r>
      <w:r w:rsidRPr="00FC63B2">
        <w:rPr>
          <w:lang w:val="fr-BE"/>
        </w:rPr>
        <w:t xml:space="preserve"> à tout moment sans avoir à se justifier</w:t>
      </w:r>
    </w:p>
    <w:p w14:paraId="0E9E7552" w14:textId="520E2333" w:rsidR="00F10D0D" w:rsidRDefault="00F10D0D" w:rsidP="00F10D0D">
      <w:pPr>
        <w:pStyle w:val="Corpsdetexte"/>
        <w:numPr>
          <w:ilvl w:val="0"/>
          <w:numId w:val="21"/>
        </w:numPr>
        <w:jc w:val="both"/>
        <w:rPr>
          <w:lang w:val="fr-BE"/>
        </w:rPr>
      </w:pPr>
      <w:r>
        <w:rPr>
          <w:lang w:val="fr-BE"/>
        </w:rPr>
        <w:t>Droit d’</w:t>
      </w:r>
      <w:r w:rsidRPr="00DA7F14">
        <w:rPr>
          <w:b/>
          <w:bCs/>
          <w:lang w:val="fr-BE"/>
        </w:rPr>
        <w:t>effacement</w:t>
      </w:r>
      <w:r>
        <w:rPr>
          <w:lang w:val="fr-BE"/>
        </w:rPr>
        <w:t>, ou droit à l’oubli, lorsqu’une personne ne souhaite plus que ses données soient traitées et qu’il n’y a pas de motif légitime de les conserver</w:t>
      </w:r>
      <w:r w:rsidR="00FC63B2">
        <w:rPr>
          <w:lang w:val="fr-BE"/>
        </w:rPr>
        <w:t>, ou lorsque les données ont été obtenues sans consentement explicite ou de la part d’une personne mineure</w:t>
      </w:r>
    </w:p>
    <w:p w14:paraId="76EEE048" w14:textId="4226D0EE" w:rsidR="00FC63B2" w:rsidRDefault="00FC63B2" w:rsidP="00F10D0D">
      <w:pPr>
        <w:pStyle w:val="Corpsdetexte"/>
        <w:numPr>
          <w:ilvl w:val="0"/>
          <w:numId w:val="21"/>
        </w:numPr>
        <w:jc w:val="both"/>
        <w:rPr>
          <w:lang w:val="fr-BE"/>
        </w:rPr>
      </w:pPr>
      <w:r>
        <w:rPr>
          <w:lang w:val="fr-BE"/>
        </w:rPr>
        <w:t xml:space="preserve">Droit de </w:t>
      </w:r>
      <w:r w:rsidRPr="00DA7F14">
        <w:rPr>
          <w:b/>
          <w:bCs/>
          <w:lang w:val="fr-BE"/>
        </w:rPr>
        <w:t>s’opposer au traitement de ses données à caractère personnel</w:t>
      </w:r>
      <w:r>
        <w:rPr>
          <w:lang w:val="fr-BE"/>
        </w:rPr>
        <w:t xml:space="preserve">, hors raison impérieuse, </w:t>
      </w:r>
      <w:r w:rsidRPr="00DA7F14">
        <w:rPr>
          <w:b/>
          <w:bCs/>
          <w:lang w:val="fr-BE"/>
        </w:rPr>
        <w:t>et aux décisions automatisées</w:t>
      </w:r>
      <w:r w:rsidR="001455C6">
        <w:rPr>
          <w:lang w:val="fr-BE"/>
        </w:rPr>
        <w:t>.</w:t>
      </w:r>
      <w:r>
        <w:rPr>
          <w:lang w:val="fr-BE"/>
        </w:rPr>
        <w:t xml:space="preserve"> Dans ce dernier cas, une organisation ne peut prendre aucune décision concernant la santé ou la situation financière </w:t>
      </w:r>
      <w:r w:rsidR="001455C6">
        <w:rPr>
          <w:lang w:val="fr-BE"/>
        </w:rPr>
        <w:t xml:space="preserve">de la personne qui a manifesté son opposition, qui </w:t>
      </w:r>
      <w:r w:rsidR="001455C6">
        <w:rPr>
          <w:lang w:val="fr-BE"/>
        </w:rPr>
        <w:lastRenderedPageBreak/>
        <w:t xml:space="preserve">porterait </w:t>
      </w:r>
      <w:r>
        <w:rPr>
          <w:lang w:val="fr-BE"/>
        </w:rPr>
        <w:t>uniquement sur la base des informations personnelle</w:t>
      </w:r>
      <w:r w:rsidR="001455C6">
        <w:rPr>
          <w:lang w:val="fr-BE"/>
        </w:rPr>
        <w:t>s,</w:t>
      </w:r>
      <w:r>
        <w:rPr>
          <w:lang w:val="fr-BE"/>
        </w:rPr>
        <w:t xml:space="preserve"> en l’absence d’intervention humaine</w:t>
      </w:r>
    </w:p>
    <w:p w14:paraId="6186B0A0" w14:textId="6CC34FA1" w:rsidR="00FC63B2" w:rsidRDefault="00FC63B2" w:rsidP="00F10D0D">
      <w:pPr>
        <w:pStyle w:val="Corpsdetexte"/>
        <w:numPr>
          <w:ilvl w:val="0"/>
          <w:numId w:val="21"/>
        </w:numPr>
        <w:jc w:val="both"/>
        <w:rPr>
          <w:lang w:val="fr-BE"/>
        </w:rPr>
      </w:pPr>
      <w:r>
        <w:rPr>
          <w:lang w:val="fr-BE"/>
        </w:rPr>
        <w:t xml:space="preserve">Droit à la </w:t>
      </w:r>
      <w:r w:rsidRPr="00DA7F14">
        <w:rPr>
          <w:b/>
          <w:bCs/>
          <w:lang w:val="fr-BE"/>
        </w:rPr>
        <w:t xml:space="preserve">limitation </w:t>
      </w:r>
      <w:r>
        <w:rPr>
          <w:lang w:val="fr-BE"/>
        </w:rPr>
        <w:t xml:space="preserve">du traitement en cas d’inexactitude des données, en cas d’obtention illicite </w:t>
      </w:r>
      <w:r w:rsidR="001455C6">
        <w:rPr>
          <w:lang w:val="fr-BE"/>
        </w:rPr>
        <w:t>ou</w:t>
      </w:r>
      <w:r>
        <w:rPr>
          <w:lang w:val="fr-BE"/>
        </w:rPr>
        <w:t xml:space="preserve"> lorsque leur conservation n’est plus nécessaire</w:t>
      </w:r>
    </w:p>
    <w:p w14:paraId="552C2398" w14:textId="3BA9457A" w:rsidR="00F10D0D" w:rsidRDefault="00F10D0D" w:rsidP="00F10D0D">
      <w:pPr>
        <w:pStyle w:val="Corpsdetexte"/>
        <w:numPr>
          <w:ilvl w:val="0"/>
          <w:numId w:val="21"/>
        </w:numPr>
        <w:jc w:val="both"/>
        <w:rPr>
          <w:lang w:val="fr-BE"/>
        </w:rPr>
      </w:pPr>
      <w:r>
        <w:rPr>
          <w:lang w:val="fr-BE"/>
        </w:rPr>
        <w:t xml:space="preserve">Droit de </w:t>
      </w:r>
      <w:r w:rsidRPr="00DA7F14">
        <w:rPr>
          <w:b/>
          <w:bCs/>
          <w:lang w:val="fr-BE"/>
        </w:rPr>
        <w:t>savoir quand ses données à caractère personnel ont été violées</w:t>
      </w:r>
      <w:r>
        <w:rPr>
          <w:lang w:val="fr-BE"/>
        </w:rPr>
        <w:t xml:space="preserve"> : les entreprises et les organisations ont l’obligation d’informer l’APD et, en cas de violation grave, les personnes concernées </w:t>
      </w:r>
    </w:p>
    <w:p w14:paraId="066DE73D" w14:textId="0B827216" w:rsidR="00F10D0D" w:rsidRDefault="00035BD1" w:rsidP="00F10D0D">
      <w:pPr>
        <w:pStyle w:val="Corpsdetexte"/>
        <w:jc w:val="both"/>
        <w:rPr>
          <w:lang w:val="fr-BE"/>
        </w:rPr>
      </w:pPr>
      <w:r>
        <w:rPr>
          <w:lang w:val="fr-BE"/>
        </w:rPr>
        <w:t>Parmi l</w:t>
      </w:r>
      <w:r w:rsidR="00F10D0D">
        <w:rPr>
          <w:lang w:val="fr-BE"/>
        </w:rPr>
        <w:t xml:space="preserve">es </w:t>
      </w:r>
      <w:r w:rsidR="001455C6">
        <w:rPr>
          <w:lang w:val="fr-BE"/>
        </w:rPr>
        <w:t>obligations imposées aux</w:t>
      </w:r>
      <w:r w:rsidR="00F10D0D">
        <w:rPr>
          <w:lang w:val="fr-BE"/>
        </w:rPr>
        <w:t xml:space="preserve"> entreprises</w:t>
      </w:r>
      <w:r>
        <w:rPr>
          <w:lang w:val="fr-BE"/>
        </w:rPr>
        <w:t xml:space="preserve">, citons : </w:t>
      </w:r>
    </w:p>
    <w:p w14:paraId="24D81109" w14:textId="68A101E9" w:rsidR="00F10D0D" w:rsidRDefault="00F10D0D" w:rsidP="00F10D0D">
      <w:pPr>
        <w:pStyle w:val="Corpsdetexte"/>
        <w:numPr>
          <w:ilvl w:val="0"/>
          <w:numId w:val="22"/>
        </w:numPr>
        <w:jc w:val="both"/>
        <w:rPr>
          <w:lang w:val="fr-BE"/>
        </w:rPr>
      </w:pPr>
      <w:r w:rsidRPr="00DA7F14">
        <w:rPr>
          <w:b/>
          <w:bCs/>
          <w:lang w:val="fr-BE"/>
        </w:rPr>
        <w:t>Analyse d’impact sur la protection des données</w:t>
      </w:r>
      <w:r>
        <w:rPr>
          <w:lang w:val="fr-BE"/>
        </w:rPr>
        <w:t> lorsque le traitement des données peut engendrer un risque élevé pour les droits et libertés des personnes physiques</w:t>
      </w:r>
    </w:p>
    <w:p w14:paraId="5814088F" w14:textId="7ABB572C" w:rsidR="00F10D0D" w:rsidRPr="00874D3A" w:rsidRDefault="00F10D0D" w:rsidP="00F10D0D">
      <w:pPr>
        <w:pStyle w:val="Corpsdetexte"/>
        <w:numPr>
          <w:ilvl w:val="0"/>
          <w:numId w:val="22"/>
        </w:numPr>
        <w:jc w:val="both"/>
        <w:rPr>
          <w:lang w:val="fr-BE"/>
        </w:rPr>
      </w:pPr>
      <w:r>
        <w:rPr>
          <w:lang w:val="fr-BE"/>
        </w:rPr>
        <w:t xml:space="preserve">Tenue de </w:t>
      </w:r>
      <w:r w:rsidRPr="00DA7F14">
        <w:rPr>
          <w:b/>
          <w:bCs/>
          <w:lang w:val="fr-BE"/>
        </w:rPr>
        <w:t>registres</w:t>
      </w:r>
      <w:r>
        <w:rPr>
          <w:lang w:val="fr-BE"/>
        </w:rPr>
        <w:t xml:space="preserve"> pour les traitements réguliers ou susceptibles d’engendrer un risque pour les droits et libertés des personnes physiques</w:t>
      </w:r>
    </w:p>
    <w:p w14:paraId="25093C91" w14:textId="690B1D32" w:rsidR="003A415F" w:rsidRPr="00FC6276" w:rsidRDefault="009F5BAC" w:rsidP="005829F2">
      <w:pPr>
        <w:jc w:val="both"/>
        <w:rPr>
          <w:lang w:val="fr-BE"/>
        </w:rPr>
      </w:pPr>
      <w:r>
        <w:rPr>
          <w:lang w:val="fr-BE"/>
        </w:rPr>
        <w:t xml:space="preserve">Finalement une disposition de loi qui définit et protège les droits des citoyens ? C’est sans compter le projet de refonte du </w:t>
      </w:r>
      <w:r w:rsidR="0576EE35" w:rsidRPr="521AB255">
        <w:rPr>
          <w:lang w:val="fr-BE"/>
        </w:rPr>
        <w:t>RGPD</w:t>
      </w:r>
      <w:r>
        <w:rPr>
          <w:lang w:val="fr-BE"/>
        </w:rPr>
        <w:t xml:space="preserve">, </w:t>
      </w:r>
      <w:r w:rsidR="0576EE35" w:rsidRPr="521AB255">
        <w:rPr>
          <w:lang w:val="fr-BE"/>
        </w:rPr>
        <w:t>aujourd’hui objet de discussion</w:t>
      </w:r>
      <w:r>
        <w:rPr>
          <w:lang w:val="fr-BE"/>
        </w:rPr>
        <w:t>s</w:t>
      </w:r>
      <w:r w:rsidR="0576EE35" w:rsidRPr="521AB255">
        <w:rPr>
          <w:lang w:val="fr-BE"/>
        </w:rPr>
        <w:t>. A la suite de la publication du « rapport Draghi », en septembre 2024, qui cite le RGPD comme</w:t>
      </w:r>
      <w:r w:rsidR="1DF401FA" w:rsidRPr="521AB255">
        <w:rPr>
          <w:lang w:val="fr-BE"/>
        </w:rPr>
        <w:t xml:space="preserve"> un</w:t>
      </w:r>
      <w:r w:rsidR="0576EE35" w:rsidRPr="521AB255">
        <w:rPr>
          <w:lang w:val="fr-BE"/>
        </w:rPr>
        <w:t xml:space="preserve"> « frein à l’innovation et à la compétitivité », la </w:t>
      </w:r>
      <w:r w:rsidR="0576EE35" w:rsidRPr="521AB255">
        <w:rPr>
          <w:highlight w:val="magenta"/>
          <w:lang w:val="fr-BE"/>
          <w:rPrChange w:id="91" w:author="Duchenne Véronique" w:date="2025-08-13T08:09:00Z">
            <w:rPr>
              <w:lang w:val="fr-BE"/>
            </w:rPr>
          </w:rPrChange>
        </w:rPr>
        <w:t xml:space="preserve">Commission Européenne a décidé de revoir cette législation et de présenter une </w:t>
      </w:r>
      <w:r w:rsidR="0576EE35" w:rsidRPr="521AB255">
        <w:rPr>
          <w:b/>
          <w:bCs/>
          <w:highlight w:val="magenta"/>
          <w:lang w:val="fr-BE"/>
          <w:rPrChange w:id="92" w:author="Duchenne Véronique" w:date="2025-08-13T08:09:00Z">
            <w:rPr>
              <w:b/>
              <w:bCs/>
              <w:lang w:val="fr-BE"/>
            </w:rPr>
          </w:rPrChange>
        </w:rPr>
        <w:t>proposition de réduction</w:t>
      </w:r>
      <w:r w:rsidR="0576EE35" w:rsidRPr="521AB255">
        <w:rPr>
          <w:lang w:val="fr-BE"/>
        </w:rPr>
        <w:t xml:space="preserve"> </w:t>
      </w:r>
      <w:r w:rsidR="0EC58923" w:rsidRPr="521AB255">
        <w:rPr>
          <w:lang w:val="fr-BE"/>
        </w:rPr>
        <w:t>(</w:t>
      </w:r>
      <w:hyperlink r:id="rId77">
        <w:r w:rsidR="0EC58923" w:rsidRPr="521AB255">
          <w:rPr>
            <w:rStyle w:val="Lienhypertexte"/>
            <w:lang w:val="fr-BE"/>
          </w:rPr>
          <w:t>« Disruption » – Innovation technologique ou vie privée : la Commission ouvre la boîte de Pandore - Le Soir</w:t>
        </w:r>
      </w:hyperlink>
      <w:r w:rsidR="0EC58923">
        <w:t>)</w:t>
      </w:r>
      <w:r w:rsidR="0576EE35" w:rsidRPr="521AB255">
        <w:rPr>
          <w:lang w:val="fr-BE"/>
        </w:rPr>
        <w:t>.</w:t>
      </w:r>
      <w:r w:rsidR="379FBEC5" w:rsidRPr="521AB255">
        <w:rPr>
          <w:lang w:val="fr-BE"/>
        </w:rPr>
        <w:t xml:space="preserve"> Cette réduction pourrait avoir des conséquences sur l’AI-</w:t>
      </w:r>
      <w:proofErr w:type="spellStart"/>
      <w:r w:rsidR="379FBEC5" w:rsidRPr="521AB255">
        <w:rPr>
          <w:lang w:val="fr-BE"/>
        </w:rPr>
        <w:t>Act</w:t>
      </w:r>
      <w:proofErr w:type="spellEnd"/>
      <w:r w:rsidR="379FBEC5" w:rsidRPr="521AB255">
        <w:rPr>
          <w:lang w:val="fr-BE"/>
        </w:rPr>
        <w:t xml:space="preserve"> puisqu’un citoyen s’estimant victime d’un dispositif d’intelligence artificielle </w:t>
      </w:r>
      <w:r>
        <w:rPr>
          <w:lang w:val="fr-BE"/>
        </w:rPr>
        <w:t xml:space="preserve">et lésé dans ses droits </w:t>
      </w:r>
      <w:r w:rsidR="379FBEC5" w:rsidRPr="521AB255">
        <w:rPr>
          <w:lang w:val="fr-BE"/>
        </w:rPr>
        <w:t>n’a la possibilité d’introduire une plainte ou un recours qu’à travers des législations connexes, dont précisément le RGPD.</w:t>
      </w:r>
    </w:p>
    <w:p w14:paraId="43C03A46" w14:textId="77777777" w:rsidR="00FC6276" w:rsidRPr="00BD1DE3" w:rsidRDefault="00FC6276" w:rsidP="005829F2">
      <w:pPr>
        <w:pStyle w:val="Corpsdetexte"/>
        <w:jc w:val="both"/>
        <w:rPr>
          <w:b/>
          <w:bCs/>
          <w:lang w:val="fr-BE"/>
        </w:rPr>
      </w:pPr>
    </w:p>
    <w:p w14:paraId="4217BAEB" w14:textId="5373C6FA" w:rsidR="003A415F" w:rsidRPr="009F5BAC" w:rsidRDefault="009F5BAC" w:rsidP="002A0A18">
      <w:pPr>
        <w:pStyle w:val="Corpsdetexte"/>
        <w:jc w:val="both"/>
        <w:rPr>
          <w:b/>
          <w:bCs/>
          <w:u w:val="single"/>
        </w:rPr>
      </w:pPr>
      <w:r>
        <w:rPr>
          <w:b/>
          <w:bCs/>
          <w:u w:val="single"/>
          <w:lang w:val="fr-BE"/>
        </w:rPr>
        <w:t>L</w:t>
      </w:r>
      <w:r>
        <w:rPr>
          <w:b/>
          <w:bCs/>
          <w:u w:val="single"/>
        </w:rPr>
        <w:t>a protection des données : les précisions de la</w:t>
      </w:r>
      <w:r w:rsidR="003A415F" w:rsidRPr="009F5BAC">
        <w:rPr>
          <w:b/>
          <w:bCs/>
          <w:u w:val="single"/>
        </w:rPr>
        <w:t xml:space="preserve"> Cour Européenne de Justice</w:t>
      </w:r>
      <w:r>
        <w:rPr>
          <w:b/>
          <w:bCs/>
          <w:u w:val="single"/>
        </w:rPr>
        <w:t xml:space="preserve"> et de l’Autorité belge de Protection des données</w:t>
      </w:r>
    </w:p>
    <w:p w14:paraId="28E2818A" w14:textId="77777777" w:rsidR="003A415F" w:rsidRDefault="003A415F" w:rsidP="002A0A18">
      <w:pPr>
        <w:pStyle w:val="Corpsdetexte"/>
        <w:jc w:val="both"/>
        <w:rPr>
          <w:b/>
          <w:bCs/>
        </w:rPr>
      </w:pPr>
    </w:p>
    <w:p w14:paraId="6A5612D5" w14:textId="160B1DDB" w:rsidR="006C302E" w:rsidRDefault="000A2FF3" w:rsidP="002A0A18">
      <w:pPr>
        <w:pStyle w:val="Corpsdetexte"/>
        <w:jc w:val="both"/>
      </w:pPr>
      <w:r>
        <w:t xml:space="preserve">Afin de pouvoir exercer les droits que lui confère le RGPD, chacun doit pouvoir comprendre, pour lui-même, lesquelles de ses données sont utilisées, avec quelles finalités. </w:t>
      </w:r>
      <w:r w:rsidR="006C302E" w:rsidRPr="006C302E">
        <w:t xml:space="preserve">Dans </w:t>
      </w:r>
      <w:r>
        <w:t>un</w:t>
      </w:r>
      <w:r w:rsidR="006C302E" w:rsidRPr="006C302E">
        <w:t xml:space="preserve"> </w:t>
      </w:r>
      <w:r w:rsidR="006C302E">
        <w:t>arrêt du 7 mai 2009 (</w:t>
      </w:r>
      <w:hyperlink r:id="rId78" w:history="1">
        <w:r w:rsidR="006C302E" w:rsidRPr="005145C4">
          <w:rPr>
            <w:rStyle w:val="Lienhypertexte"/>
          </w:rPr>
          <w:t>Aff. C-553/07</w:t>
        </w:r>
      </w:hyperlink>
      <w:r w:rsidR="006C302E">
        <w:t xml:space="preserve">, §66), la Cour Européenne de Justice </w:t>
      </w:r>
      <w:r>
        <w:t xml:space="preserve">estime que </w:t>
      </w:r>
      <w:r w:rsidRPr="00DA7F14">
        <w:rPr>
          <w:b/>
          <w:bCs/>
        </w:rPr>
        <w:t xml:space="preserve">6 mois comme délai </w:t>
      </w:r>
      <w:r w:rsidR="006C302E" w:rsidRPr="00DA7F14">
        <w:rPr>
          <w:b/>
          <w:bCs/>
        </w:rPr>
        <w:t>de conservation des données de traçage</w:t>
      </w:r>
      <w:r w:rsidRPr="00DA7F14">
        <w:rPr>
          <w:b/>
          <w:bCs/>
        </w:rPr>
        <w:t xml:space="preserve"> n’est pas suffisant</w:t>
      </w:r>
      <w:r>
        <w:t xml:space="preserve"> et demande de l’augmenter.</w:t>
      </w:r>
    </w:p>
    <w:p w14:paraId="3ABE4903" w14:textId="5EE71CCE" w:rsidR="00E62FF6" w:rsidRDefault="009F5BAC" w:rsidP="002A0A18">
      <w:pPr>
        <w:pStyle w:val="Corpsdetexte"/>
        <w:jc w:val="both"/>
      </w:pPr>
      <w:r>
        <w:t xml:space="preserve">A signaler également, la recommandation de l’Autorité belge de Protection des données, dans son </w:t>
      </w:r>
      <w:hyperlink r:id="rId79" w:history="1">
        <w:r w:rsidRPr="002D31F2">
          <w:rPr>
            <w:rStyle w:val="Lienhypertexte"/>
          </w:rPr>
          <w:t>avis 203/2022</w:t>
        </w:r>
      </w:hyperlink>
      <w:r>
        <w:t xml:space="preserve"> du 9 septembre 2022 : l’APD, en s’appuyant sur la Convention Européenne des Droits de l’Homme, rappelle que </w:t>
      </w:r>
      <w:r w:rsidRPr="00BB0C8F">
        <w:rPr>
          <w:b/>
          <w:bCs/>
        </w:rPr>
        <w:t>tout traitement de données à caractère personnel doit être prévisible</w:t>
      </w:r>
      <w:r>
        <w:t>. « </w:t>
      </w:r>
      <w:r w:rsidRPr="006F2973">
        <w:rPr>
          <w:i/>
          <w:iCs/>
        </w:rPr>
        <w:t xml:space="preserve">Afin d’éviter l’application arbitraire de […] méthodes d’enquête et de recherche, il importe que les personnes concernées puissent évaluer dans quels cas le </w:t>
      </w:r>
      <w:r w:rsidRPr="006F2973">
        <w:t>datamining</w:t>
      </w:r>
      <w:r>
        <w:t xml:space="preserve"> [exploration ou fouille de données]</w:t>
      </w:r>
      <w:r w:rsidRPr="006F2973">
        <w:rPr>
          <w:i/>
          <w:iCs/>
        </w:rPr>
        <w:t xml:space="preserve"> peut être et sera utilisé</w:t>
      </w:r>
      <w:r>
        <w:t> » (alinéa 9).</w:t>
      </w:r>
    </w:p>
    <w:p w14:paraId="69126237" w14:textId="77777777" w:rsidR="00BC6EEF" w:rsidRDefault="00BC6EEF" w:rsidP="002A0A18">
      <w:pPr>
        <w:pStyle w:val="Corpsdetexte"/>
        <w:jc w:val="both"/>
      </w:pPr>
    </w:p>
    <w:p w14:paraId="4E893949" w14:textId="1F6020E5" w:rsidR="00BC6EEF" w:rsidRPr="00BC6EEF" w:rsidRDefault="00BC6EEF" w:rsidP="00BC6EEF">
      <w:pPr>
        <w:pStyle w:val="Corpsdetexte"/>
        <w:rPr>
          <w:b/>
          <w:bCs/>
          <w:u w:val="single"/>
        </w:rPr>
      </w:pPr>
      <w:r w:rsidRPr="00BC6EEF">
        <w:rPr>
          <w:b/>
          <w:bCs/>
          <w:u w:val="single"/>
        </w:rPr>
        <w:t>Pas de protection des données sans sécurité des données : la loi dite « NIS2 »</w:t>
      </w:r>
    </w:p>
    <w:p w14:paraId="01677F70" w14:textId="77777777" w:rsidR="00BC6EEF" w:rsidRDefault="00BC6EEF" w:rsidP="00BC6EEF">
      <w:pPr>
        <w:pStyle w:val="Corpsdetexte"/>
        <w:rPr>
          <w:b/>
          <w:bCs/>
        </w:rPr>
      </w:pPr>
    </w:p>
    <w:p w14:paraId="7A909DF6" w14:textId="131CD5FA" w:rsidR="00BC6EEF" w:rsidRDefault="007752A1" w:rsidP="00BC6EEF">
      <w:pPr>
        <w:pStyle w:val="Corpsdetexte"/>
        <w:jc w:val="both"/>
      </w:pPr>
      <w:r>
        <w:t>En complément essentiel du RGPD, l</w:t>
      </w:r>
      <w:r w:rsidR="00BC6EEF">
        <w:t>’objectif de la loi</w:t>
      </w:r>
      <w:r w:rsidR="00BC6EEF">
        <w:rPr>
          <w:rStyle w:val="Appelnotedebasdep"/>
        </w:rPr>
        <w:footnoteReference w:id="5"/>
      </w:r>
      <w:r w:rsidR="00BC6EEF">
        <w:t xml:space="preserve"> est d’établir un </w:t>
      </w:r>
      <w:r w:rsidR="00BC6EEF" w:rsidRPr="521AB255">
        <w:rPr>
          <w:b/>
          <w:bCs/>
        </w:rPr>
        <w:t>niveau élevé de cybersécurité</w:t>
      </w:r>
      <w:r w:rsidR="00BC6EEF">
        <w:t xml:space="preserve">, de </w:t>
      </w:r>
      <w:r w:rsidR="00BC6EEF" w:rsidRPr="521AB255">
        <w:rPr>
          <w:b/>
          <w:bCs/>
        </w:rPr>
        <w:t>renforcer la gestion des risques et des incidents</w:t>
      </w:r>
      <w:r w:rsidR="00BC6EEF">
        <w:t xml:space="preserve"> et supervise les entités fournissant des services essentiels. La loi vise également à coordonner les politiques publiques de cybersécurité. Le </w:t>
      </w:r>
      <w:r w:rsidR="00BC6EEF" w:rsidRPr="521AB255">
        <w:rPr>
          <w:b/>
          <w:bCs/>
        </w:rPr>
        <w:t>Centre pour la Cybersécurité Belgique</w:t>
      </w:r>
      <w:r w:rsidR="00BC6EEF">
        <w:t xml:space="preserve"> (CCB) est désigné comme autorité nationale de cybersécurité.</w:t>
      </w:r>
    </w:p>
    <w:p w14:paraId="1908E201" w14:textId="77777777" w:rsidR="00BC6EEF" w:rsidRDefault="00BC6EEF" w:rsidP="00BC6EEF">
      <w:pPr>
        <w:pStyle w:val="Corpsdetexte"/>
        <w:jc w:val="both"/>
      </w:pPr>
      <w:r>
        <w:t xml:space="preserve">Sont considérées comme entités fournissant des services essentiels et secteurs hautement critiques, </w:t>
      </w:r>
      <w:r w:rsidRPr="00BB0C8F">
        <w:rPr>
          <w:b/>
          <w:bCs/>
        </w:rPr>
        <w:t>la santé</w:t>
      </w:r>
      <w:r>
        <w:t>, l’infrastructure numérique, la gestion des services TIC et les administrations publiques entre autres. Ces entités ont l’obligation de :</w:t>
      </w:r>
    </w:p>
    <w:p w14:paraId="04D2F425" w14:textId="77777777" w:rsidR="00BC6EEF" w:rsidRDefault="00BC6EEF" w:rsidP="00BC6EEF">
      <w:pPr>
        <w:pStyle w:val="Corpsdetexte"/>
        <w:numPr>
          <w:ilvl w:val="0"/>
          <w:numId w:val="25"/>
        </w:numPr>
        <w:jc w:val="both"/>
      </w:pPr>
      <w:r w:rsidRPr="00BB0C8F">
        <w:rPr>
          <w:b/>
          <w:bCs/>
        </w:rPr>
        <w:t>S’enregistrer</w:t>
      </w:r>
      <w:r>
        <w:t xml:space="preserve"> auprès du CCB</w:t>
      </w:r>
    </w:p>
    <w:p w14:paraId="2BECD043" w14:textId="77777777" w:rsidR="00BC6EEF" w:rsidRDefault="00BC6EEF" w:rsidP="00BC6EEF">
      <w:pPr>
        <w:pStyle w:val="Corpsdetexte"/>
        <w:numPr>
          <w:ilvl w:val="0"/>
          <w:numId w:val="25"/>
        </w:numPr>
        <w:jc w:val="both"/>
      </w:pPr>
      <w:r>
        <w:t xml:space="preserve">Prendre des </w:t>
      </w:r>
      <w:r w:rsidRPr="00BB0C8F">
        <w:rPr>
          <w:b/>
          <w:bCs/>
        </w:rPr>
        <w:t>mesures de cybersécurité</w:t>
      </w:r>
      <w:r>
        <w:t xml:space="preserve"> adéquates</w:t>
      </w:r>
    </w:p>
    <w:p w14:paraId="36FE633F" w14:textId="77777777" w:rsidR="00BC6EEF" w:rsidRDefault="00BC6EEF" w:rsidP="00BC6EEF">
      <w:pPr>
        <w:pStyle w:val="Corpsdetexte"/>
        <w:numPr>
          <w:ilvl w:val="0"/>
          <w:numId w:val="25"/>
        </w:numPr>
        <w:jc w:val="both"/>
      </w:pPr>
      <w:r>
        <w:t xml:space="preserve">Notifier au CCB les </w:t>
      </w:r>
      <w:proofErr w:type="spellStart"/>
      <w:r w:rsidRPr="00BB0C8F">
        <w:rPr>
          <w:b/>
          <w:bCs/>
        </w:rPr>
        <w:t>cyberincidents</w:t>
      </w:r>
      <w:proofErr w:type="spellEnd"/>
      <w:r>
        <w:t xml:space="preserve"> significatifs</w:t>
      </w:r>
    </w:p>
    <w:p w14:paraId="23638071" w14:textId="4BD92928" w:rsidR="007752A1" w:rsidRDefault="007752A1" w:rsidP="00BC6EEF">
      <w:pPr>
        <w:pStyle w:val="Corpsdetexte"/>
        <w:numPr>
          <w:ilvl w:val="0"/>
          <w:numId w:val="25"/>
        </w:numPr>
        <w:jc w:val="both"/>
      </w:pPr>
      <w:r>
        <w:t xml:space="preserve">Effectuer des </w:t>
      </w:r>
      <w:r w:rsidRPr="521AB255">
        <w:rPr>
          <w:b/>
          <w:bCs/>
        </w:rPr>
        <w:t>évaluations régulières de la conformité</w:t>
      </w:r>
      <w:r>
        <w:t>, laquelle est vérifiée par un organisme de contrôle de la conformité.</w:t>
      </w:r>
    </w:p>
    <w:p w14:paraId="4735F53D" w14:textId="4743360F" w:rsidR="00BC6EEF" w:rsidRDefault="007752A1" w:rsidP="00BC6EEF">
      <w:pPr>
        <w:pStyle w:val="Corpsdetexte"/>
        <w:jc w:val="both"/>
      </w:pPr>
      <w:commentRangeStart w:id="93"/>
      <w:r>
        <w:lastRenderedPageBreak/>
        <w:t xml:space="preserve">Tout autre entité, dont les services sont considérés non essentiels, tombe en dehors du périmètre de la </w:t>
      </w:r>
      <w:r w:rsidR="00AE5FFE">
        <w:t>l</w:t>
      </w:r>
      <w:r>
        <w:t>oi.</w:t>
      </w:r>
      <w:commentRangeEnd w:id="93"/>
      <w:r>
        <w:rPr>
          <w:rStyle w:val="Marquedecommentaire"/>
        </w:rPr>
        <w:commentReference w:id="93"/>
      </w:r>
    </w:p>
    <w:p w14:paraId="343B05D3" w14:textId="72B3F0DA" w:rsidR="521AB255" w:rsidRDefault="521AB255" w:rsidP="521AB255">
      <w:pPr>
        <w:pStyle w:val="Corpsdetexte"/>
        <w:jc w:val="both"/>
        <w:rPr>
          <w:b/>
          <w:bCs/>
          <w:u w:val="single"/>
        </w:rPr>
      </w:pPr>
    </w:p>
    <w:p w14:paraId="309E2CD3" w14:textId="79BA433D" w:rsidR="009F5BAC" w:rsidRPr="009F5BAC" w:rsidRDefault="009F5BAC" w:rsidP="009F5BAC">
      <w:pPr>
        <w:pStyle w:val="Corpsdetexte"/>
        <w:rPr>
          <w:b/>
          <w:bCs/>
          <w:u w:val="single"/>
        </w:rPr>
      </w:pPr>
      <w:r w:rsidRPr="009F5BAC">
        <w:rPr>
          <w:b/>
          <w:bCs/>
          <w:u w:val="single"/>
        </w:rPr>
        <w:t>La loi anti-discrimination</w:t>
      </w:r>
    </w:p>
    <w:p w14:paraId="3F2A78EA" w14:textId="77777777" w:rsidR="009F5BAC" w:rsidRDefault="009F5BAC" w:rsidP="009F5BAC">
      <w:pPr>
        <w:pStyle w:val="Corpsdetexte"/>
        <w:rPr>
          <w:b/>
          <w:bCs/>
        </w:rPr>
      </w:pPr>
    </w:p>
    <w:p w14:paraId="5B6D6FD0" w14:textId="731A5F4F" w:rsidR="009F5BAC" w:rsidRDefault="009F5BAC" w:rsidP="009F5BAC">
      <w:pPr>
        <w:pStyle w:val="Corpsdetexte"/>
        <w:jc w:val="both"/>
      </w:pPr>
      <w:r>
        <w:t>Cette</w:t>
      </w:r>
      <w:r w:rsidRPr="009F5BAC">
        <w:t xml:space="preserve"> loi</w:t>
      </w:r>
      <w:r>
        <w:t>,</w:t>
      </w:r>
      <w:r w:rsidRPr="009F5BAC">
        <w:t xml:space="preserve"> du 10 mai 2007</w:t>
      </w:r>
      <w:r>
        <w:t>,</w:t>
      </w:r>
      <w:r w:rsidRPr="009F5BAC">
        <w:t xml:space="preserve"> tend à lutter contre certaines formes de discriminations. Elle s’applique </w:t>
      </w:r>
      <w:r>
        <w:t>entre autres</w:t>
      </w:r>
      <w:r w:rsidRPr="009F5BAC">
        <w:t xml:space="preserve"> à</w:t>
      </w:r>
      <w:r>
        <w:t xml:space="preserve"> la </w:t>
      </w:r>
      <w:r w:rsidRPr="521AB255">
        <w:rPr>
          <w:b/>
          <w:bCs/>
        </w:rPr>
        <w:t>fourniture de biens et de services mis à disposition du public</w:t>
      </w:r>
      <w:r>
        <w:t xml:space="preserve">. La loi interdit toute discrimination fondée sur l’âge, l’orientation sexuelle, </w:t>
      </w:r>
      <w:r w:rsidRPr="521AB255">
        <w:rPr>
          <w:b/>
          <w:bCs/>
        </w:rPr>
        <w:t>l’état de santé</w:t>
      </w:r>
      <w:r>
        <w:t xml:space="preserve">, </w:t>
      </w:r>
      <w:r w:rsidRPr="521AB255">
        <w:rPr>
          <w:b/>
          <w:bCs/>
        </w:rPr>
        <w:t>le handicap</w:t>
      </w:r>
      <w:r>
        <w:t xml:space="preserve">, </w:t>
      </w:r>
      <w:r w:rsidRPr="521AB255">
        <w:rPr>
          <w:b/>
          <w:bCs/>
        </w:rPr>
        <w:t>une caractéristique physique ou génétique</w:t>
      </w:r>
      <w:r>
        <w:t xml:space="preserve"> entre autres, qui constituent des « critères protégés » : toute discrimination sur la base d’un ou de plusieurs de ces critères peut donner lieu à une condamnation. Par ailleurs, la loi reconnaît plusieurs formes de discriminations : </w:t>
      </w:r>
    </w:p>
    <w:p w14:paraId="1067715B" w14:textId="77777777" w:rsidR="009F5BAC" w:rsidRDefault="009F5BAC" w:rsidP="009F5BAC">
      <w:pPr>
        <w:pStyle w:val="Corpsdetexte"/>
        <w:numPr>
          <w:ilvl w:val="0"/>
          <w:numId w:val="24"/>
        </w:numPr>
        <w:jc w:val="both"/>
      </w:pPr>
      <w:r w:rsidRPr="00BB0C8F">
        <w:rPr>
          <w:b/>
          <w:bCs/>
        </w:rPr>
        <w:t>Directe</w:t>
      </w:r>
      <w:r>
        <w:t xml:space="preserve"> quand une personne est traitée moins favorablement qu’une autre en raison de l’un ou de plusieurs des critères protégés</w:t>
      </w:r>
    </w:p>
    <w:p w14:paraId="6CADBE55" w14:textId="4344D30C" w:rsidR="009F5BAC" w:rsidRDefault="009F5BAC" w:rsidP="00872079">
      <w:pPr>
        <w:pStyle w:val="Corpsdetexte"/>
        <w:numPr>
          <w:ilvl w:val="0"/>
          <w:numId w:val="24"/>
        </w:numPr>
        <w:jc w:val="both"/>
      </w:pPr>
      <w:r w:rsidRPr="00BB0C8F">
        <w:rPr>
          <w:b/>
          <w:bCs/>
        </w:rPr>
        <w:t>Indirecte</w:t>
      </w:r>
      <w:r>
        <w:t xml:space="preserve"> lorsqu’une disposition apparemment neutre est susceptible d’entraîner un désavantage pour les personnes caractérisées par l’un ou l’autre des critères protégés</w:t>
      </w:r>
    </w:p>
    <w:p w14:paraId="606BC148" w14:textId="77777777" w:rsidR="009F5BAC" w:rsidRDefault="009F5BAC" w:rsidP="009F5BAC">
      <w:pPr>
        <w:pStyle w:val="Corpsdetexte"/>
        <w:numPr>
          <w:ilvl w:val="0"/>
          <w:numId w:val="24"/>
        </w:numPr>
        <w:jc w:val="both"/>
      </w:pPr>
      <w:r w:rsidRPr="00BB0C8F">
        <w:rPr>
          <w:b/>
          <w:bCs/>
        </w:rPr>
        <w:t>L’injonction à discriminer</w:t>
      </w:r>
      <w:r>
        <w:t xml:space="preserve"> une personne, un groupe, une communauté sur la base d’un ou de plusieurs critères protégés</w:t>
      </w:r>
    </w:p>
    <w:p w14:paraId="20E2D17B" w14:textId="77777777" w:rsidR="009F5BAC" w:rsidRPr="0091278B" w:rsidRDefault="009F5BAC" w:rsidP="009F5BAC">
      <w:pPr>
        <w:pStyle w:val="Corpsdetexte"/>
        <w:numPr>
          <w:ilvl w:val="0"/>
          <w:numId w:val="24"/>
        </w:numPr>
        <w:jc w:val="both"/>
      </w:pPr>
      <w:r w:rsidRPr="00BB0C8F">
        <w:rPr>
          <w:b/>
          <w:bCs/>
        </w:rPr>
        <w:t>Harcèlement</w:t>
      </w:r>
      <w:r>
        <w:t>, soit tout comportement lié à un ou plusieurs critères protégés portant atteinte à la dignité de la personne et créant un environnement intimidant, hostile, dégradant, humiliant ou offensant.</w:t>
      </w:r>
    </w:p>
    <w:p w14:paraId="4E1E5809" w14:textId="172E0AA9" w:rsidR="009F5BAC" w:rsidRDefault="009F5BAC" w:rsidP="009F5BAC">
      <w:pPr>
        <w:pStyle w:val="Corpsdetexte"/>
        <w:jc w:val="both"/>
      </w:pPr>
      <w:r w:rsidRPr="00C44E30">
        <w:t xml:space="preserve">En cas de discrimination, la </w:t>
      </w:r>
      <w:r w:rsidR="00B737FA">
        <w:t xml:space="preserve">loi prévoit que la </w:t>
      </w:r>
      <w:r w:rsidRPr="00C44E30">
        <w:t xml:space="preserve">victime peut </w:t>
      </w:r>
      <w:r>
        <w:t>réclamer</w:t>
      </w:r>
      <w:r w:rsidRPr="00C44E30">
        <w:t xml:space="preserve"> des </w:t>
      </w:r>
      <w:r w:rsidRPr="00BB0C8F">
        <w:rPr>
          <w:b/>
          <w:bCs/>
        </w:rPr>
        <w:t>dommages et intérêts</w:t>
      </w:r>
      <w:r>
        <w:t xml:space="preserve"> ou introduire une </w:t>
      </w:r>
      <w:r w:rsidRPr="00BB0C8F">
        <w:rPr>
          <w:b/>
          <w:bCs/>
        </w:rPr>
        <w:t>action en cessation</w:t>
      </w:r>
      <w:r>
        <w:t xml:space="preserve">. Dans ce dernier cas, la victime peut prétendre à une indemnité forfaitaire. </w:t>
      </w:r>
      <w:r w:rsidRPr="00BB0C8F">
        <w:rPr>
          <w:b/>
          <w:bCs/>
        </w:rPr>
        <w:t>La charge de la preuve repose sur la personne incriminée</w:t>
      </w:r>
      <w:r>
        <w:t xml:space="preserve">. Toutefois, la victime doit apporter des éléments concrets appuyant le bien-fondé de sa plainte. La personne victime de discrimination peut signaler sa situation auprès d’un organisme habilité par la loi, tel qu’UNIA, qui l’aidera à préparer son dossier. </w:t>
      </w:r>
    </w:p>
    <w:p w14:paraId="4FA6DEB1" w14:textId="7D242530" w:rsidR="009F5BAC" w:rsidRDefault="009F5BAC" w:rsidP="009F5BAC">
      <w:pPr>
        <w:pStyle w:val="Corpsdetexte"/>
        <w:jc w:val="both"/>
      </w:pPr>
      <w:r>
        <w:t>Les Communautés et Régions, dans le cadre de leurs pouvoirs, peuvent également prendre des décrets ou ordonnances sur le sujet des discriminations.</w:t>
      </w:r>
    </w:p>
    <w:p w14:paraId="48FDA2EA" w14:textId="6EDD4237" w:rsidR="00872079" w:rsidRDefault="00872079" w:rsidP="009F5BAC">
      <w:pPr>
        <w:pStyle w:val="Corpsdetexte"/>
        <w:jc w:val="both"/>
      </w:pPr>
      <w:r>
        <w:t xml:space="preserve">En 2023, une nouvelle loi est venue compléter l’ancienne et reconnaît désormais </w:t>
      </w:r>
      <w:r>
        <w:rPr>
          <w:b/>
          <w:bCs/>
        </w:rPr>
        <w:t>la discrimination p</w:t>
      </w:r>
      <w:r w:rsidRPr="00BB0C8F">
        <w:rPr>
          <w:b/>
          <w:bCs/>
        </w:rPr>
        <w:t>ar association</w:t>
      </w:r>
      <w:r>
        <w:rPr>
          <w:b/>
          <w:bCs/>
        </w:rPr>
        <w:t>,</w:t>
      </w:r>
      <w:r>
        <w:t xml:space="preserve"> lorsqu’une personne est traitée moins favorablement parce que l’on croit à tort qu’elle relève d’un ou de plusieurs critères protégés, ainsi que la </w:t>
      </w:r>
      <w:r w:rsidRPr="00535F55">
        <w:rPr>
          <w:b/>
          <w:bCs/>
        </w:rPr>
        <w:t>discrimination multiple</w:t>
      </w:r>
      <w:r w:rsidR="00535F55">
        <w:t xml:space="preserve"> portant simultanément sur plusieurs critères protégés. Les montants des dommages et intérêts ont été relevés et s’élèvent à une fourchette comprise entre </w:t>
      </w:r>
      <w:r w:rsidR="00926184">
        <w:t>2000</w:t>
      </w:r>
      <w:r w:rsidR="00535F55">
        <w:t xml:space="preserve"> et 40</w:t>
      </w:r>
      <w:r w:rsidR="00926184">
        <w:t>00</w:t>
      </w:r>
      <w:r w:rsidR="00535F55">
        <w:t xml:space="preserve"> euros. </w:t>
      </w:r>
    </w:p>
    <w:p w14:paraId="05A46565" w14:textId="77777777" w:rsidR="00535F55" w:rsidRDefault="00535F55" w:rsidP="009F5BAC">
      <w:pPr>
        <w:pStyle w:val="Corpsdetexte"/>
        <w:jc w:val="both"/>
      </w:pPr>
    </w:p>
    <w:p w14:paraId="3C67BCF6" w14:textId="686C3182" w:rsidR="00337912" w:rsidRPr="00A75B4A" w:rsidRDefault="0027713F" w:rsidP="00D53B8B">
      <w:pPr>
        <w:pStyle w:val="Corpsdetexte"/>
        <w:jc w:val="both"/>
        <w:rPr>
          <w:b/>
          <w:bCs/>
          <w:u w:val="single"/>
        </w:rPr>
      </w:pPr>
      <w:r w:rsidRPr="00A75B4A">
        <w:rPr>
          <w:b/>
          <w:bCs/>
          <w:u w:val="single"/>
        </w:rPr>
        <w:t>L</w:t>
      </w:r>
      <w:r w:rsidR="00A75B4A" w:rsidRPr="00A75B4A">
        <w:rPr>
          <w:b/>
          <w:bCs/>
          <w:u w:val="single"/>
        </w:rPr>
        <w:t>a loi sur l</w:t>
      </w:r>
      <w:r w:rsidR="3743B06F" w:rsidRPr="00A75B4A">
        <w:rPr>
          <w:b/>
          <w:bCs/>
          <w:u w:val="single"/>
        </w:rPr>
        <w:t>es droits du patient</w:t>
      </w:r>
    </w:p>
    <w:p w14:paraId="38A23227" w14:textId="77777777" w:rsidR="00ED008D" w:rsidRDefault="00ED008D">
      <w:pPr>
        <w:pStyle w:val="Corpsdetexte"/>
      </w:pPr>
    </w:p>
    <w:p w14:paraId="6215B945" w14:textId="32EDDFF3" w:rsidR="00642BA6" w:rsidRDefault="3743B06F" w:rsidP="002A0A18">
      <w:pPr>
        <w:pStyle w:val="Corpsdetexte"/>
        <w:jc w:val="both"/>
      </w:pPr>
      <w:r>
        <w:t xml:space="preserve">En </w:t>
      </w:r>
      <w:r w:rsidR="6C0AA80B">
        <w:t>2002, la Belgique s’est dotée d’une loi définissant les droits du patient à l’égard du professionnel qui lui apporte des soins. Elle a été modifiée par la loi du 6 février 2024</w:t>
      </w:r>
      <w:r w:rsidR="636AB37E">
        <w:t>,</w:t>
      </w:r>
      <w:r w:rsidR="6C0AA80B">
        <w:t xml:space="preserve"> qui introduit de nouvelles dispositions en matière de santé et intègre des éléments de la loi de 2019 relative à la qualité des soins. La loi de 2024 se centre davantage sur l’intérêt du patient en insistant sur la </w:t>
      </w:r>
      <w:r w:rsidR="6C0AA80B" w:rsidRPr="521AB255">
        <w:rPr>
          <w:b/>
          <w:bCs/>
        </w:rPr>
        <w:t>nécessaire prise en compte des objectifs de vie</w:t>
      </w:r>
      <w:r w:rsidR="49ECC3C2" w:rsidRPr="521AB255">
        <w:rPr>
          <w:b/>
          <w:bCs/>
        </w:rPr>
        <w:t xml:space="preserve"> de ce dernier</w:t>
      </w:r>
      <w:r w:rsidR="6C0AA80B" w:rsidRPr="521AB255">
        <w:rPr>
          <w:b/>
          <w:bCs/>
        </w:rPr>
        <w:t>, de ses préférences et de ses valeurs</w:t>
      </w:r>
      <w:r w:rsidR="6C0AA80B">
        <w:t xml:space="preserve">. Elle inclut également les possibilités de soutien pour le patient, que ce soit </w:t>
      </w:r>
      <w:r w:rsidR="29090B09">
        <w:t>par une</w:t>
      </w:r>
      <w:r w:rsidR="6C0AA80B">
        <w:t xml:space="preserve"> </w:t>
      </w:r>
      <w:r w:rsidR="6C0AA80B" w:rsidRPr="521AB255">
        <w:rPr>
          <w:b/>
          <w:bCs/>
        </w:rPr>
        <w:t>personne de confiance</w:t>
      </w:r>
      <w:r w:rsidR="6C0AA80B">
        <w:t xml:space="preserve"> ou </w:t>
      </w:r>
      <w:r w:rsidR="29090B09">
        <w:t>par un</w:t>
      </w:r>
      <w:r w:rsidR="6C0AA80B">
        <w:t xml:space="preserve"> </w:t>
      </w:r>
      <w:r w:rsidR="6C0AA80B" w:rsidRPr="521AB255">
        <w:rPr>
          <w:b/>
          <w:bCs/>
        </w:rPr>
        <w:t>représentant</w:t>
      </w:r>
      <w:r w:rsidR="6C0AA80B">
        <w:t xml:space="preserve"> </w:t>
      </w:r>
      <w:r w:rsidR="29090B09">
        <w:t>au cas où le patient serait</w:t>
      </w:r>
      <w:r w:rsidR="6C0AA80B">
        <w:t xml:space="preserve"> incapable d’exercer ses droits</w:t>
      </w:r>
      <w:r w:rsidR="29090B09">
        <w:t xml:space="preserve"> par lui-même</w:t>
      </w:r>
      <w:r w:rsidR="6C0AA80B">
        <w:t xml:space="preserve">.  La philosophie de la loi vise à instaurer un </w:t>
      </w:r>
      <w:r w:rsidR="6C0AA80B" w:rsidRPr="521AB255">
        <w:rPr>
          <w:b/>
          <w:bCs/>
          <w:highlight w:val="magenta"/>
          <w:rPrChange w:id="94" w:author="Duchenne Véronique" w:date="2025-08-13T08:24:00Z">
            <w:rPr>
              <w:b/>
              <w:bCs/>
            </w:rPr>
          </w:rPrChange>
        </w:rPr>
        <w:t>modèle de collaboration, de dialogue et de respect mutuel</w:t>
      </w:r>
      <w:r w:rsidR="6C0AA80B" w:rsidRPr="521AB255">
        <w:rPr>
          <w:b/>
          <w:bCs/>
        </w:rPr>
        <w:t xml:space="preserve"> entre patient et soignant</w:t>
      </w:r>
      <w:r w:rsidR="6C0AA80B">
        <w:t>.</w:t>
      </w:r>
    </w:p>
    <w:p w14:paraId="01D97F3E" w14:textId="73D5CB35" w:rsidR="001C6B0A" w:rsidRDefault="002A0A18">
      <w:pPr>
        <w:pStyle w:val="Corpsdetexte"/>
      </w:pPr>
      <w:r>
        <w:t>Les droits résultants du patient sont les suivants :</w:t>
      </w:r>
    </w:p>
    <w:p w14:paraId="4BC28FAF" w14:textId="463FA98A" w:rsidR="002A0A18" w:rsidRDefault="4689CA67" w:rsidP="00432F78">
      <w:pPr>
        <w:pStyle w:val="Corpsdetexte"/>
        <w:numPr>
          <w:ilvl w:val="0"/>
          <w:numId w:val="12"/>
        </w:numPr>
        <w:jc w:val="both"/>
      </w:pPr>
      <w:r>
        <w:t xml:space="preserve">Droit à bénéficier d’une prestation de </w:t>
      </w:r>
      <w:r w:rsidRPr="521AB255">
        <w:rPr>
          <w:b/>
          <w:bCs/>
        </w:rPr>
        <w:t>soins de qualité</w:t>
      </w:r>
      <w:r>
        <w:t xml:space="preserve">, à savoir des </w:t>
      </w:r>
      <w:r w:rsidRPr="521AB255">
        <w:rPr>
          <w:b/>
          <w:bCs/>
        </w:rPr>
        <w:t>m</w:t>
      </w:r>
      <w:r w:rsidRPr="521AB255">
        <w:rPr>
          <w:b/>
          <w:bCs/>
          <w:highlight w:val="magenta"/>
          <w:rPrChange w:id="95" w:author="Duchenne Véronique" w:date="2025-08-13T08:25:00Z">
            <w:rPr>
              <w:b/>
              <w:bCs/>
            </w:rPr>
          </w:rPrChange>
        </w:rPr>
        <w:t>eilleurs soins possible</w:t>
      </w:r>
      <w:r w:rsidRPr="521AB255">
        <w:rPr>
          <w:b/>
          <w:bCs/>
        </w:rPr>
        <w:t>s en fonction des connaissances médicales et des technologies disponibles</w:t>
      </w:r>
      <w:r>
        <w:t xml:space="preserve">. Ces soins respectent la dignité humaine et l’autonomie du patient, à travers notamment </w:t>
      </w:r>
      <w:r w:rsidR="49ECC3C2">
        <w:t>s</w:t>
      </w:r>
      <w:r>
        <w:t>es objectifs de vie, ses choix et ses valeurs.</w:t>
      </w:r>
    </w:p>
    <w:p w14:paraId="6CFB424D" w14:textId="3CF101D9" w:rsidR="002A0A18" w:rsidRDefault="4689CA67" w:rsidP="00432F78">
      <w:pPr>
        <w:pStyle w:val="Corpsdetexte"/>
        <w:numPr>
          <w:ilvl w:val="0"/>
          <w:numId w:val="12"/>
        </w:numPr>
        <w:jc w:val="both"/>
      </w:pPr>
      <w:r>
        <w:t xml:space="preserve">Droit à </w:t>
      </w:r>
      <w:r w:rsidRPr="521AB255">
        <w:rPr>
          <w:b/>
          <w:bCs/>
        </w:rPr>
        <w:t>ch</w:t>
      </w:r>
      <w:r w:rsidRPr="521AB255">
        <w:rPr>
          <w:b/>
          <w:bCs/>
          <w:highlight w:val="magenta"/>
          <w:rPrChange w:id="96" w:author="Duchenne Véronique" w:date="2025-08-13T08:25:00Z">
            <w:rPr>
              <w:b/>
              <w:bCs/>
            </w:rPr>
          </w:rPrChange>
        </w:rPr>
        <w:t>oisir librement son prestataire</w:t>
      </w:r>
      <w:r>
        <w:t xml:space="preserve"> de soins, qui lui précise, sur demande, ses compétences et son expérience. Le prestataire de soins peut interrompre la relation de soins pour des raisons personnelles ou professionnelles mais doit prendre les dispositions nécessaires pour garantir la continuité des soins. </w:t>
      </w:r>
    </w:p>
    <w:p w14:paraId="3A61C01E" w14:textId="5DEB563E" w:rsidR="002A0A18" w:rsidRDefault="4689CA67" w:rsidP="00432F78">
      <w:pPr>
        <w:pStyle w:val="Corpsdetexte"/>
        <w:numPr>
          <w:ilvl w:val="0"/>
          <w:numId w:val="12"/>
        </w:numPr>
        <w:jc w:val="both"/>
      </w:pPr>
      <w:r>
        <w:t xml:space="preserve">Droit à </w:t>
      </w:r>
      <w:r w:rsidRPr="521AB255">
        <w:rPr>
          <w:b/>
          <w:bCs/>
          <w:highlight w:val="magenta"/>
          <w:rPrChange w:id="97" w:author="Duchenne Véronique" w:date="2025-08-13T08:25:00Z">
            <w:rPr>
              <w:b/>
              <w:bCs/>
            </w:rPr>
          </w:rPrChange>
        </w:rPr>
        <w:t>être informé</w:t>
      </w:r>
      <w:r>
        <w:t xml:space="preserve"> sur son état de santé, à savoir le diagnostic et l’évolution probable. </w:t>
      </w:r>
      <w:r w:rsidRPr="521AB255">
        <w:rPr>
          <w:b/>
          <w:bCs/>
        </w:rPr>
        <w:lastRenderedPageBreak/>
        <w:t xml:space="preserve">L’information tient compte des </w:t>
      </w:r>
      <w:r w:rsidRPr="521AB255">
        <w:rPr>
          <w:b/>
          <w:bCs/>
          <w:highlight w:val="magenta"/>
          <w:rPrChange w:id="98" w:author="Duchenne Véronique" w:date="2025-08-13T08:25:00Z">
            <w:rPr>
              <w:b/>
              <w:bCs/>
            </w:rPr>
          </w:rPrChange>
        </w:rPr>
        <w:t>capacités de compréhension d</w:t>
      </w:r>
      <w:r w:rsidRPr="521AB255">
        <w:rPr>
          <w:b/>
          <w:bCs/>
        </w:rPr>
        <w:t>u patient</w:t>
      </w:r>
      <w:r>
        <w:t xml:space="preserve">. </w:t>
      </w:r>
    </w:p>
    <w:p w14:paraId="62EA6E22" w14:textId="1357DD3D" w:rsidR="002A0A18" w:rsidRDefault="4689CA67" w:rsidP="00432F78">
      <w:pPr>
        <w:pStyle w:val="Corpsdetexte"/>
        <w:numPr>
          <w:ilvl w:val="0"/>
          <w:numId w:val="12"/>
        </w:numPr>
        <w:jc w:val="both"/>
      </w:pPr>
      <w:r>
        <w:t xml:space="preserve">Droit de </w:t>
      </w:r>
      <w:r w:rsidRPr="521AB255">
        <w:rPr>
          <w:b/>
          <w:bCs/>
          <w:highlight w:val="magenta"/>
          <w:rPrChange w:id="99" w:author="Duchenne Véronique" w:date="2025-08-13T08:33:00Z">
            <w:rPr>
              <w:b/>
              <w:bCs/>
            </w:rPr>
          </w:rPrChange>
        </w:rPr>
        <w:t>consentir librement</w:t>
      </w:r>
      <w:r w:rsidRPr="521AB255">
        <w:rPr>
          <w:highlight w:val="magenta"/>
          <w:rPrChange w:id="100" w:author="Duchenne Véronique" w:date="2025-08-13T08:33:00Z">
            <w:rPr/>
          </w:rPrChange>
        </w:rPr>
        <w:t xml:space="preserve"> à la prestation de soin</w:t>
      </w:r>
      <w:r w:rsidR="49ECC3C2" w:rsidRPr="521AB255">
        <w:rPr>
          <w:highlight w:val="magenta"/>
          <w:rPrChange w:id="101" w:author="Duchenne Véronique" w:date="2025-08-13T08:33:00Z">
            <w:rPr/>
          </w:rPrChange>
        </w:rPr>
        <w:t>s</w:t>
      </w:r>
      <w:r w:rsidRPr="521AB255">
        <w:rPr>
          <w:highlight w:val="magenta"/>
          <w:rPrChange w:id="102" w:author="Duchenne Véronique" w:date="2025-08-13T08:33:00Z">
            <w:rPr/>
          </w:rPrChange>
        </w:rPr>
        <w:t>,</w:t>
      </w:r>
      <w:r>
        <w:t xml:space="preserve"> avec information préalable. </w:t>
      </w:r>
      <w:r w:rsidR="1F86CEDA">
        <w:t xml:space="preserve">Ceci implique que le professionnel de soins doit avoir clairement et préalablement informé le patient au sujet des soins envisagés. </w:t>
      </w:r>
      <w:commentRangeStart w:id="103"/>
      <w:r w:rsidR="1F86CEDA" w:rsidRPr="521AB255">
        <w:rPr>
          <w:b/>
          <w:bCs/>
        </w:rPr>
        <w:t>L’information porte sur le but, la nature, le degré d’urgence, la durée, la fréquence, les évolutions, les contre-indications, les effets secondaires, les risques, les alternatives, le coût</w:t>
      </w:r>
      <w:r w:rsidR="1F86CEDA">
        <w:t xml:space="preserve">. </w:t>
      </w:r>
      <w:commentRangeEnd w:id="103"/>
      <w:r w:rsidR="002A0A18">
        <w:commentReference w:id="103"/>
      </w:r>
      <w:r w:rsidR="1F86CEDA">
        <w:t xml:space="preserve">En situation d’urgence et si le patient est incapable de donner son consentement, le prestataire de soins agit dans l’intérêt de la santé du patient. </w:t>
      </w:r>
    </w:p>
    <w:p w14:paraId="14AEA022" w14:textId="6FE82787" w:rsidR="00440ED5" w:rsidRDefault="00440ED5" w:rsidP="00432F78">
      <w:pPr>
        <w:pStyle w:val="Corpsdetexte"/>
        <w:numPr>
          <w:ilvl w:val="0"/>
          <w:numId w:val="12"/>
        </w:numPr>
        <w:jc w:val="both"/>
      </w:pPr>
      <w:r>
        <w:t xml:space="preserve">Droit à </w:t>
      </w:r>
      <w:r w:rsidRPr="00BB0C8F">
        <w:rPr>
          <w:b/>
          <w:bCs/>
        </w:rPr>
        <w:t>retirer son consentement</w:t>
      </w:r>
      <w:r>
        <w:t xml:space="preserve"> avec information préalable des conséquences impliquées par ce choix. Le professionnel de soins </w:t>
      </w:r>
      <w:r w:rsidR="002A2111">
        <w:t>a</w:t>
      </w:r>
      <w:r>
        <w:t xml:space="preserve"> l’obligation de respecter ce refus. </w:t>
      </w:r>
    </w:p>
    <w:p w14:paraId="7D076C6C" w14:textId="61D45428" w:rsidR="00BC509C" w:rsidRDefault="00440ED5" w:rsidP="00432F78">
      <w:pPr>
        <w:pStyle w:val="Corpsdetexte"/>
        <w:numPr>
          <w:ilvl w:val="0"/>
          <w:numId w:val="12"/>
        </w:numPr>
        <w:jc w:val="both"/>
      </w:pPr>
      <w:r>
        <w:t xml:space="preserve">Droit à avoir un </w:t>
      </w:r>
      <w:r w:rsidRPr="00BB0C8F">
        <w:rPr>
          <w:b/>
          <w:bCs/>
        </w:rPr>
        <w:t>dossier tenu à jour</w:t>
      </w:r>
      <w:r>
        <w:t xml:space="preserve">, à pouvoir le </w:t>
      </w:r>
      <w:r w:rsidRPr="00BB0C8F">
        <w:rPr>
          <w:b/>
          <w:bCs/>
        </w:rPr>
        <w:t>consulter</w:t>
      </w:r>
      <w:r>
        <w:t xml:space="preserve"> et à en obtenir une </w:t>
      </w:r>
      <w:r w:rsidRPr="00BB0C8F">
        <w:rPr>
          <w:b/>
          <w:bCs/>
        </w:rPr>
        <w:t>copie</w:t>
      </w:r>
      <w:r w:rsidR="00BC509C" w:rsidRPr="00BB0C8F">
        <w:rPr>
          <w:b/>
          <w:bCs/>
        </w:rPr>
        <w:t xml:space="preserve"> sous forme papier ou électronique</w:t>
      </w:r>
      <w:r>
        <w:t>.</w:t>
      </w:r>
      <w:r w:rsidR="00BC509C">
        <w:t xml:space="preserve"> La</w:t>
      </w:r>
      <w:r w:rsidR="00432F78">
        <w:t xml:space="preserve"> </w:t>
      </w:r>
      <w:r w:rsidR="00BC509C">
        <w:t>première copie est gratuite.</w:t>
      </w:r>
      <w:r>
        <w:t xml:space="preserve"> Ce dossier contient les </w:t>
      </w:r>
      <w:r w:rsidRPr="00BB0C8F">
        <w:rPr>
          <w:b/>
          <w:bCs/>
        </w:rPr>
        <w:t>données personnelles</w:t>
      </w:r>
      <w:r>
        <w:t xml:space="preserve"> suivantes : l’identité du patient, </w:t>
      </w:r>
      <w:r w:rsidR="00BC509C">
        <w:t xml:space="preserve">les informations relatives aux soins (examens, diagnostics, chronologie des soins dispensés, etc.). Le patient a le droit de demander le </w:t>
      </w:r>
      <w:r w:rsidR="00BC509C" w:rsidRPr="00BB0C8F">
        <w:rPr>
          <w:b/>
          <w:bCs/>
        </w:rPr>
        <w:t>transfert</w:t>
      </w:r>
      <w:r w:rsidR="00BC509C">
        <w:t xml:space="preserve"> de son dossier vers un nouveau prestataire de soins. Il a également le droit de </w:t>
      </w:r>
      <w:r w:rsidR="00BC509C" w:rsidRPr="00584730">
        <w:rPr>
          <w:b/>
          <w:bCs/>
        </w:rPr>
        <w:t>recevoir des</w:t>
      </w:r>
      <w:r w:rsidR="00BC509C">
        <w:t xml:space="preserve"> </w:t>
      </w:r>
      <w:r w:rsidR="00BC509C" w:rsidRPr="00BB0C8F">
        <w:rPr>
          <w:b/>
          <w:bCs/>
        </w:rPr>
        <w:t>explications</w:t>
      </w:r>
      <w:r w:rsidR="00BC509C">
        <w:t xml:space="preserve"> </w:t>
      </w:r>
      <w:r w:rsidR="00BC509C" w:rsidRPr="00584730">
        <w:rPr>
          <w:b/>
          <w:bCs/>
        </w:rPr>
        <w:t>sur le contenu de son dossier</w:t>
      </w:r>
      <w:r w:rsidR="00BC509C">
        <w:t xml:space="preserve">. </w:t>
      </w:r>
    </w:p>
    <w:p w14:paraId="3B7756A8" w14:textId="66A30735" w:rsidR="00BC509C" w:rsidRDefault="00BC509C" w:rsidP="00432F78">
      <w:pPr>
        <w:pStyle w:val="Corpsdetexte"/>
        <w:numPr>
          <w:ilvl w:val="0"/>
          <w:numId w:val="12"/>
        </w:numPr>
        <w:jc w:val="both"/>
      </w:pPr>
      <w:r>
        <w:t xml:space="preserve">Droit au </w:t>
      </w:r>
      <w:r w:rsidRPr="00BB0C8F">
        <w:rPr>
          <w:b/>
          <w:bCs/>
        </w:rPr>
        <w:t>respect de son intimité</w:t>
      </w:r>
      <w:r>
        <w:t xml:space="preserve"> et à la </w:t>
      </w:r>
      <w:r w:rsidRPr="00BB0C8F">
        <w:rPr>
          <w:b/>
          <w:bCs/>
        </w:rPr>
        <w:t>protection de sa vie privée</w:t>
      </w:r>
      <w:r>
        <w:t xml:space="preserve">. Le patient a le droit de demander la présence d’une </w:t>
      </w:r>
      <w:r w:rsidRPr="00BB0C8F">
        <w:rPr>
          <w:b/>
          <w:bCs/>
        </w:rPr>
        <w:t>personne de confiance</w:t>
      </w:r>
      <w:r>
        <w:t xml:space="preserve">. Il peut s’agir d’un membre de la famille, d’un ami, d’une connaissance ou de toute </w:t>
      </w:r>
      <w:r w:rsidR="002A2111">
        <w:t xml:space="preserve">autre </w:t>
      </w:r>
      <w:r>
        <w:t xml:space="preserve">personne désignée par lui. Cette personne de confiance </w:t>
      </w:r>
      <w:r w:rsidR="002A2111">
        <w:t>peut exercer</w:t>
      </w:r>
      <w:r>
        <w:t xml:space="preserve"> tous les droits du patient que </w:t>
      </w:r>
      <w:r w:rsidR="002A2111">
        <w:t>celui-ci</w:t>
      </w:r>
      <w:r>
        <w:t xml:space="preserve"> lui accorde. </w:t>
      </w:r>
      <w:r w:rsidR="00EB4ACC">
        <w:t>Elle</w:t>
      </w:r>
      <w:r>
        <w:t xml:space="preserve"> peut agir en l’absence du patient</w:t>
      </w:r>
      <w:r w:rsidR="001455C6">
        <w:t xml:space="preserve"> mais</w:t>
      </w:r>
      <w:r>
        <w:t xml:space="preserve"> à la demande de ce dernier</w:t>
      </w:r>
      <w:r w:rsidR="008D0B77">
        <w:t> ;</w:t>
      </w:r>
      <w:r>
        <w:t xml:space="preserve"> dans ce cadre, </w:t>
      </w:r>
      <w:r w:rsidR="008D0B77">
        <w:t xml:space="preserve">elle </w:t>
      </w:r>
      <w:r>
        <w:t xml:space="preserve">a </w:t>
      </w:r>
      <w:r w:rsidR="008D0B77">
        <w:t xml:space="preserve">uniquement </w:t>
      </w:r>
      <w:r>
        <w:t xml:space="preserve">le droit </w:t>
      </w:r>
      <w:r w:rsidR="00432F78">
        <w:t xml:space="preserve">d’être informée sur l’état de santé du patient, sur une intervention de soins envisagée et le droit de consulter le dossier du patient. </w:t>
      </w:r>
    </w:p>
    <w:p w14:paraId="731F860D" w14:textId="3FC45DB1" w:rsidR="00BC509C" w:rsidRDefault="00BC509C" w:rsidP="003452E4">
      <w:pPr>
        <w:pStyle w:val="Corpsdetexte"/>
        <w:numPr>
          <w:ilvl w:val="0"/>
          <w:numId w:val="12"/>
        </w:numPr>
        <w:jc w:val="both"/>
      </w:pPr>
      <w:r>
        <w:t xml:space="preserve">Droit à introduire une </w:t>
      </w:r>
      <w:r w:rsidRPr="00BB0C8F">
        <w:rPr>
          <w:b/>
          <w:bCs/>
        </w:rPr>
        <w:t>plainte</w:t>
      </w:r>
      <w:r>
        <w:t xml:space="preserve"> auprès d’un service de médiation. </w:t>
      </w:r>
    </w:p>
    <w:p w14:paraId="4816AA89" w14:textId="6B9A3E37" w:rsidR="007A70CF" w:rsidRDefault="007A70CF" w:rsidP="003452E4">
      <w:pPr>
        <w:pStyle w:val="Corpsdetexte"/>
        <w:numPr>
          <w:ilvl w:val="0"/>
          <w:numId w:val="12"/>
        </w:numPr>
        <w:jc w:val="both"/>
      </w:pPr>
      <w:r>
        <w:t xml:space="preserve">Au cas où le patient n’est pas en mesure d’exercer lui-même ses droits, </w:t>
      </w:r>
      <w:r w:rsidR="00541B14">
        <w:t xml:space="preserve">la totalité de ceux-ci </w:t>
      </w:r>
      <w:r w:rsidR="008D0B77">
        <w:t>peuvent être</w:t>
      </w:r>
      <w:r w:rsidR="00541B14">
        <w:t xml:space="preserve"> exercés par </w:t>
      </w:r>
      <w:r>
        <w:t xml:space="preserve">un </w:t>
      </w:r>
      <w:r w:rsidRPr="00BB0C8F">
        <w:rPr>
          <w:b/>
          <w:bCs/>
        </w:rPr>
        <w:t>représentant</w:t>
      </w:r>
      <w:r w:rsidR="008D0B77">
        <w:t>, choisi par le patient ou désigné</w:t>
      </w:r>
      <w:r>
        <w:t xml:space="preserve">. </w:t>
      </w:r>
      <w:r w:rsidR="008D0B77">
        <w:t>Les règles de désignation diffèrent selon que le patient a atteint ou pas l’âge de la majorité.</w:t>
      </w:r>
    </w:p>
    <w:p w14:paraId="5A3A4238" w14:textId="6607E7A3" w:rsidR="0062203C" w:rsidRPr="0062203C" w:rsidRDefault="0062203C" w:rsidP="0062203C">
      <w:pPr>
        <w:pStyle w:val="Corpsdetexte"/>
        <w:jc w:val="both"/>
      </w:pPr>
      <w:r>
        <w:t xml:space="preserve">En 2022, la Commission fédérale relative aux droits du patient soulignait la nécessité d’envisager, pour ce cadre réglementaire, </w:t>
      </w:r>
      <w:r w:rsidRPr="0062203C">
        <w:rPr>
          <w:i/>
          <w:iCs/>
        </w:rPr>
        <w:t xml:space="preserve">« les </w:t>
      </w:r>
      <w:r w:rsidRPr="00AE5FFE">
        <w:rPr>
          <w:b/>
          <w:bCs/>
          <w:i/>
          <w:iCs/>
        </w:rPr>
        <w:t>développements technologiques survenus depuis 2002</w:t>
      </w:r>
      <w:r w:rsidRPr="0062203C">
        <w:rPr>
          <w:i/>
          <w:iCs/>
        </w:rPr>
        <w:t xml:space="preserve"> et anticiper autant que possible </w:t>
      </w:r>
      <w:r w:rsidRPr="00AE5FFE">
        <w:rPr>
          <w:b/>
          <w:bCs/>
          <w:i/>
          <w:iCs/>
        </w:rPr>
        <w:t>les évolutions qui pourraient survenir dans ce domaine</w:t>
      </w:r>
      <w:r w:rsidRPr="0062203C">
        <w:rPr>
          <w:i/>
          <w:iCs/>
        </w:rPr>
        <w:t> »</w:t>
      </w:r>
      <w:r>
        <w:t xml:space="preserve"> (</w:t>
      </w:r>
      <w:hyperlink r:id="rId80" w:history="1">
        <w:r w:rsidRPr="0062203C">
          <w:rPr>
            <w:rStyle w:val="Lienhypertexte"/>
          </w:rPr>
          <w:t>avis 2024-04-18</w:t>
        </w:r>
      </w:hyperlink>
      <w:r>
        <w:t xml:space="preserve">). </w:t>
      </w:r>
    </w:p>
    <w:p w14:paraId="6EAB9689" w14:textId="77777777" w:rsidR="00D67EA8" w:rsidRDefault="00D67EA8" w:rsidP="00D67EA8">
      <w:pPr>
        <w:pStyle w:val="Corpsdetexte"/>
        <w:jc w:val="both"/>
        <w:rPr>
          <w:ins w:id="104" w:author="Duchenne Véronique" w:date="2025-08-13T08:26:00Z" w16du:dateUtc="2025-08-13T08:26:26Z"/>
        </w:rPr>
      </w:pPr>
    </w:p>
    <w:p w14:paraId="58B7A543" w14:textId="793459C0" w:rsidR="00A75B4A" w:rsidRPr="003A415F" w:rsidRDefault="00E572C1" w:rsidP="00A75B4A">
      <w:pPr>
        <w:pStyle w:val="Corpsdetexte"/>
        <w:jc w:val="both"/>
        <w:rPr>
          <w:b/>
          <w:bCs/>
          <w:u w:val="single"/>
        </w:rPr>
      </w:pPr>
      <w:r>
        <w:rPr>
          <w:b/>
          <w:bCs/>
          <w:u w:val="single"/>
        </w:rPr>
        <w:t>Que dispose en définitive le cadre réglementaire ?</w:t>
      </w:r>
    </w:p>
    <w:p w14:paraId="184BDE79" w14:textId="77777777" w:rsidR="00A75B4A" w:rsidRDefault="00A75B4A" w:rsidP="00A75B4A">
      <w:pPr>
        <w:pStyle w:val="Corpsdetexte"/>
        <w:jc w:val="both"/>
        <w:rPr>
          <w:b/>
          <w:bCs/>
        </w:rPr>
      </w:pPr>
    </w:p>
    <w:p w14:paraId="3F9AF842" w14:textId="45D371EA" w:rsidR="00163939" w:rsidRDefault="00163939" w:rsidP="00A75B4A">
      <w:pPr>
        <w:pStyle w:val="Corpsdetexte"/>
        <w:jc w:val="both"/>
      </w:pPr>
      <w:r>
        <w:t xml:space="preserve">Le cadre est touffu et les balises, nombreuses. </w:t>
      </w:r>
      <w:r w:rsidR="00722E56">
        <w:t xml:space="preserve">Plusieurs textes ont pour objet d’alerter sur les </w:t>
      </w:r>
      <w:r w:rsidR="00722E56" w:rsidRPr="00722E56">
        <w:rPr>
          <w:b/>
          <w:bCs/>
        </w:rPr>
        <w:t>dangers encourus par les droits humains au vu du développement de l’intelligence artificielle</w:t>
      </w:r>
      <w:r w:rsidR="00722E56">
        <w:t xml:space="preserve"> et tendent à protéger ces droits. Toutefois aucun de ces textes n’est contraignant et leurs dispositions  </w:t>
      </w:r>
      <w:r>
        <w:t xml:space="preserve">s’apparentent davantage à de </w:t>
      </w:r>
      <w:r w:rsidRPr="00163939">
        <w:rPr>
          <w:b/>
          <w:bCs/>
        </w:rPr>
        <w:t>beaux principes peu ancrés dans la réalité</w:t>
      </w:r>
      <w:r>
        <w:t xml:space="preserve">. Le fait qu’aucun des 46 pays que compte le Conseil de l’Europe n’ait ratifié la </w:t>
      </w:r>
      <w:r w:rsidRPr="00163939">
        <w:rPr>
          <w:i/>
          <w:iCs/>
        </w:rPr>
        <w:t>Convention-cadre sur l’intelligence artificielle et les droits de l’homme, la démocratie et l’Etat de droit</w:t>
      </w:r>
      <w:r>
        <w:t xml:space="preserve">, empêchant </w:t>
      </w:r>
      <w:proofErr w:type="spellStart"/>
      <w:r w:rsidRPr="00163939">
        <w:rPr>
          <w:i/>
          <w:iCs/>
        </w:rPr>
        <w:t>ispo</w:t>
      </w:r>
      <w:proofErr w:type="spellEnd"/>
      <w:r w:rsidRPr="00163939">
        <w:rPr>
          <w:i/>
          <w:iCs/>
        </w:rPr>
        <w:t xml:space="preserve"> facto</w:t>
      </w:r>
      <w:r>
        <w:t xml:space="preserve"> son entrée en vigueur, en est une preuve éloquente et inquiétante. </w:t>
      </w:r>
      <w:r w:rsidR="002F2588">
        <w:t>Du côté des législations contraignantes, la plupart sont techniques comme l’AI-ACT et la loi NIS2. Le RGPD et la loi anti-discrimination, censés structurer les possibles recours pour violation des droits humains</w:t>
      </w:r>
      <w:r w:rsidR="00804845">
        <w:t xml:space="preserve"> dans le cadre de l’utilisation de l’intelligence artificielle</w:t>
      </w:r>
      <w:r w:rsidR="002F2588">
        <w:t xml:space="preserve">, </w:t>
      </w:r>
      <w:r w:rsidR="00722E56">
        <w:t>paraissent</w:t>
      </w:r>
      <w:r w:rsidR="002F2588">
        <w:t xml:space="preserve"> des </w:t>
      </w:r>
      <w:r w:rsidR="002F2588" w:rsidRPr="002F2588">
        <w:rPr>
          <w:b/>
          <w:bCs/>
        </w:rPr>
        <w:t>garde-fous bien faibles</w:t>
      </w:r>
      <w:r w:rsidR="002F2588">
        <w:t>, l’un parce qu’</w:t>
      </w:r>
      <w:r w:rsidR="00722E56">
        <w:t>il</w:t>
      </w:r>
      <w:r w:rsidR="002F2588">
        <w:t xml:space="preserve"> est sous le coup d’une révision prochaine qui en réduira la portée et l’autre car les dédommagements qu’elle prévoit sont très limités</w:t>
      </w:r>
      <w:r w:rsidR="00436913">
        <w:t xml:space="preserve"> alors que les préjudices subis en matière de santé peuvent être très importants</w:t>
      </w:r>
      <w:r w:rsidR="002F2588">
        <w:t xml:space="preserve">. Enfin, </w:t>
      </w:r>
      <w:r w:rsidR="002F2588" w:rsidRPr="00722E56">
        <w:rPr>
          <w:b/>
          <w:bCs/>
        </w:rPr>
        <w:t>la loi qui définit et prot</w:t>
      </w:r>
      <w:r w:rsidR="00722E56" w:rsidRPr="00722E56">
        <w:rPr>
          <w:b/>
          <w:bCs/>
        </w:rPr>
        <w:t>ège les droits du patients</w:t>
      </w:r>
      <w:r w:rsidR="00722E56">
        <w:t>, parce qu’elle n’envisage pas les évolutions technologiques que connaît actuellement le secteur médical,</w:t>
      </w:r>
      <w:r w:rsidR="00AE5FFE">
        <w:t xml:space="preserve"> et notamment la montée en puissance de l’intelligence artificielle, </w:t>
      </w:r>
      <w:r w:rsidR="004C4E63">
        <w:t>apparaît datée, peu adaptée au nouveau contexte de la « médecine augmentée » et</w:t>
      </w:r>
      <w:r w:rsidR="00722E56">
        <w:t xml:space="preserve"> </w:t>
      </w:r>
      <w:r w:rsidR="00722E56" w:rsidRPr="00722E56">
        <w:rPr>
          <w:b/>
          <w:bCs/>
        </w:rPr>
        <w:t>demanderait à être revue</w:t>
      </w:r>
      <w:r w:rsidR="00722E56">
        <w:t xml:space="preserve">. </w:t>
      </w:r>
    </w:p>
    <w:p w14:paraId="57DC82FA" w14:textId="21AF3D10" w:rsidR="006E09D4" w:rsidRDefault="006E09D4" w:rsidP="00A75B4A">
      <w:pPr>
        <w:pStyle w:val="Corpsdetexte"/>
        <w:jc w:val="both"/>
      </w:pPr>
      <w:r>
        <w:t>Restent les principes cardinaux de la Constitution belge</w:t>
      </w:r>
      <w:r w:rsidR="00804845">
        <w:t xml:space="preserve"> comme socle des droits</w:t>
      </w:r>
      <w:r w:rsidR="00847185">
        <w:t> :</w:t>
      </w:r>
    </w:p>
    <w:p w14:paraId="0637E053" w14:textId="0777496B" w:rsidR="00847185" w:rsidRDefault="00847185" w:rsidP="00847185">
      <w:pPr>
        <w:pStyle w:val="Corpsdetexte"/>
        <w:numPr>
          <w:ilvl w:val="0"/>
          <w:numId w:val="49"/>
        </w:numPr>
        <w:jc w:val="both"/>
      </w:pPr>
      <w:r w:rsidRPr="00847185">
        <w:rPr>
          <w:b/>
          <w:bCs/>
        </w:rPr>
        <w:t>Egalité</w:t>
      </w:r>
      <w:r>
        <w:t> : tous les Belges sont égaux devant la loi (article 10)</w:t>
      </w:r>
    </w:p>
    <w:p w14:paraId="07A46F5F" w14:textId="4CCCA6F5" w:rsidR="00847185" w:rsidRDefault="00847185" w:rsidP="00847185">
      <w:pPr>
        <w:pStyle w:val="Corpsdetexte"/>
        <w:numPr>
          <w:ilvl w:val="0"/>
          <w:numId w:val="49"/>
        </w:numPr>
        <w:jc w:val="both"/>
      </w:pPr>
      <w:r w:rsidRPr="00847185">
        <w:rPr>
          <w:b/>
          <w:bCs/>
        </w:rPr>
        <w:t>Non-discrimination</w:t>
      </w:r>
      <w:r>
        <w:t> : La jouissance des droits et libertés reconnus aux Belges doit être assurée sans discrimination (article 11)</w:t>
      </w:r>
    </w:p>
    <w:p w14:paraId="13B6E28F" w14:textId="66D1E460" w:rsidR="00847185" w:rsidRDefault="00847185" w:rsidP="00847185">
      <w:pPr>
        <w:pStyle w:val="Corpsdetexte"/>
        <w:numPr>
          <w:ilvl w:val="0"/>
          <w:numId w:val="49"/>
        </w:numPr>
        <w:jc w:val="both"/>
      </w:pPr>
      <w:r w:rsidRPr="00847185">
        <w:rPr>
          <w:b/>
          <w:bCs/>
        </w:rPr>
        <w:t>Respect de la vie privée</w:t>
      </w:r>
      <w:r>
        <w:t xml:space="preserve"> (article 22)</w:t>
      </w:r>
    </w:p>
    <w:p w14:paraId="4D933171" w14:textId="2F098131" w:rsidR="00847185" w:rsidRDefault="00847185" w:rsidP="00847185">
      <w:pPr>
        <w:pStyle w:val="Corpsdetexte"/>
        <w:numPr>
          <w:ilvl w:val="0"/>
          <w:numId w:val="49"/>
        </w:numPr>
        <w:jc w:val="both"/>
      </w:pPr>
      <w:r w:rsidRPr="00847185">
        <w:rPr>
          <w:b/>
          <w:bCs/>
        </w:rPr>
        <w:lastRenderedPageBreak/>
        <w:t>Inclusion</w:t>
      </w:r>
      <w:r>
        <w:t> : chaque personne en situation de handicap a le droit à une pleine inclusion dans la société, y compris le droit à des aménagements raisonnables (article 22 ter)</w:t>
      </w:r>
    </w:p>
    <w:p w14:paraId="62584980" w14:textId="0EB8E29C" w:rsidR="00847185" w:rsidRDefault="00847185" w:rsidP="00847185">
      <w:pPr>
        <w:pStyle w:val="Corpsdetexte"/>
        <w:numPr>
          <w:ilvl w:val="0"/>
          <w:numId w:val="49"/>
        </w:numPr>
        <w:jc w:val="both"/>
      </w:pPr>
      <w:r w:rsidRPr="00847185">
        <w:rPr>
          <w:b/>
          <w:bCs/>
        </w:rPr>
        <w:t>Droit à la dignité</w:t>
      </w:r>
      <w:r>
        <w:t xml:space="preserve">, à la </w:t>
      </w:r>
      <w:r w:rsidRPr="00847185">
        <w:rPr>
          <w:b/>
          <w:bCs/>
        </w:rPr>
        <w:t>protection de la santé</w:t>
      </w:r>
      <w:r>
        <w:t xml:space="preserve"> et à </w:t>
      </w:r>
      <w:r w:rsidRPr="00847185">
        <w:rPr>
          <w:b/>
          <w:bCs/>
        </w:rPr>
        <w:t>l’aide médicale</w:t>
      </w:r>
      <w:r>
        <w:t xml:space="preserve"> (article 23)</w:t>
      </w:r>
    </w:p>
    <w:p w14:paraId="10F2F0D0" w14:textId="7666D8B6" w:rsidR="00C44E30" w:rsidRDefault="00C44E30" w:rsidP="0062509E">
      <w:pPr>
        <w:pStyle w:val="Corpsdetexte"/>
        <w:jc w:val="both"/>
      </w:pPr>
    </w:p>
    <w:p w14:paraId="76716634" w14:textId="15F125B4" w:rsidR="00642BA6" w:rsidRDefault="00237B99">
      <w:pPr>
        <w:pStyle w:val="Titre1"/>
      </w:pPr>
      <w:r>
        <w:t>4/</w:t>
      </w:r>
      <w:r>
        <w:rPr>
          <w:spacing w:val="-5"/>
        </w:rPr>
        <w:t xml:space="preserve"> </w:t>
      </w:r>
      <w:r w:rsidR="002B4D9F">
        <w:rPr>
          <w:spacing w:val="-5"/>
        </w:rPr>
        <w:t>L’intelligence artificielle</w:t>
      </w:r>
      <w:r w:rsidR="00E70CDE">
        <w:rPr>
          <w:spacing w:val="-5"/>
        </w:rPr>
        <w:t xml:space="preserve"> en soins de santé</w:t>
      </w:r>
      <w:r w:rsidR="002B4D9F">
        <w:rPr>
          <w:spacing w:val="-5"/>
        </w:rPr>
        <w:t> : impacts et e</w:t>
      </w:r>
      <w:r w:rsidR="00F074F5">
        <w:t>njeux</w:t>
      </w:r>
    </w:p>
    <w:p w14:paraId="0F914296" w14:textId="77777777" w:rsidR="00642BA6" w:rsidRDefault="00642BA6">
      <w:pPr>
        <w:pStyle w:val="Corpsdetexte"/>
      </w:pPr>
    </w:p>
    <w:p w14:paraId="52B41B9B" w14:textId="038E4647" w:rsidR="00642BA6" w:rsidRPr="004D1CDC" w:rsidRDefault="004D1CDC">
      <w:pPr>
        <w:pStyle w:val="Corpsdetexte"/>
        <w:spacing w:before="1"/>
        <w:rPr>
          <w:b/>
          <w:bCs/>
          <w:u w:val="single"/>
        </w:rPr>
      </w:pPr>
      <w:r w:rsidRPr="004D1CDC">
        <w:rPr>
          <w:b/>
          <w:bCs/>
          <w:u w:val="single"/>
        </w:rPr>
        <w:t>L’IA en soins de santé : des enjeux différents suivant les acteurs</w:t>
      </w:r>
    </w:p>
    <w:p w14:paraId="76A567D5" w14:textId="77777777" w:rsidR="004D1CDC" w:rsidRDefault="004D1CDC">
      <w:pPr>
        <w:pStyle w:val="Corpsdetexte"/>
        <w:spacing w:before="1"/>
      </w:pPr>
    </w:p>
    <w:p w14:paraId="1BFC241D" w14:textId="39F0204F" w:rsidR="004D1CDC" w:rsidRDefault="004D1CDC" w:rsidP="003A195B">
      <w:pPr>
        <w:pStyle w:val="Corpsdetexte"/>
        <w:spacing w:before="1"/>
        <w:jc w:val="both"/>
      </w:pPr>
      <w:r>
        <w:t xml:space="preserve">Producteurs, acheteurs, médecins, patients, tous sont concernés par l’implémentation en cours de l’IA en soins de santé. Mais </w:t>
      </w:r>
      <w:r w:rsidRPr="00D54BFE">
        <w:rPr>
          <w:b/>
          <w:bCs/>
        </w:rPr>
        <w:t>les enjeux diffèrent</w:t>
      </w:r>
      <w:r>
        <w:t xml:space="preserve"> selon que l’on appartient à l’une ou l’autre de ces catégories :</w:t>
      </w:r>
    </w:p>
    <w:p w14:paraId="514246EB" w14:textId="77777777" w:rsidR="004D1CDC" w:rsidRDefault="004D1CDC" w:rsidP="003A195B">
      <w:pPr>
        <w:pStyle w:val="Corpsdetexte"/>
        <w:spacing w:before="1"/>
        <w:jc w:val="both"/>
      </w:pPr>
    </w:p>
    <w:p w14:paraId="16432433" w14:textId="43A325C4" w:rsidR="004D1CDC" w:rsidRDefault="004D1CDC" w:rsidP="003A195B">
      <w:pPr>
        <w:pStyle w:val="Corpsdetexte"/>
        <w:numPr>
          <w:ilvl w:val="0"/>
          <w:numId w:val="26"/>
        </w:numPr>
        <w:spacing w:before="1"/>
        <w:jc w:val="both"/>
      </w:pPr>
      <w:r>
        <w:t xml:space="preserve">Les préoccupations des </w:t>
      </w:r>
      <w:r w:rsidRPr="004D1CDC">
        <w:rPr>
          <w:b/>
          <w:bCs/>
        </w:rPr>
        <w:t>producteurs</w:t>
      </w:r>
      <w:r>
        <w:t xml:space="preserve"> de systèmes d’IA vont à la </w:t>
      </w:r>
      <w:r w:rsidRPr="004D1CDC">
        <w:rPr>
          <w:b/>
          <w:bCs/>
        </w:rPr>
        <w:t>réglementation</w:t>
      </w:r>
      <w:r>
        <w:t> </w:t>
      </w:r>
      <w:r w:rsidR="00584730">
        <w:t>afin de</w:t>
      </w:r>
      <w:r>
        <w:t xml:space="preserve"> la comprendre et </w:t>
      </w:r>
      <w:r w:rsidR="00584730">
        <w:t xml:space="preserve">de </w:t>
      </w:r>
      <w:r>
        <w:t>la respecter.</w:t>
      </w:r>
    </w:p>
    <w:p w14:paraId="5BEE6CC8" w14:textId="657C4610" w:rsidR="004D1CDC" w:rsidRDefault="004D1CDC" w:rsidP="003A195B">
      <w:pPr>
        <w:pStyle w:val="Corpsdetexte"/>
        <w:numPr>
          <w:ilvl w:val="0"/>
          <w:numId w:val="26"/>
        </w:numPr>
        <w:spacing w:before="1"/>
        <w:jc w:val="both"/>
      </w:pPr>
      <w:r>
        <w:t xml:space="preserve">Les </w:t>
      </w:r>
      <w:r w:rsidRPr="339D40E6">
        <w:rPr>
          <w:b/>
          <w:bCs/>
        </w:rPr>
        <w:t>patients</w:t>
      </w:r>
      <w:r>
        <w:t xml:space="preserve">, pour leur part, veulent </w:t>
      </w:r>
      <w:r w:rsidRPr="339D40E6">
        <w:rPr>
          <w:b/>
          <w:bCs/>
        </w:rPr>
        <w:t>comprendre</w:t>
      </w:r>
      <w:r>
        <w:t xml:space="preserve"> </w:t>
      </w:r>
      <w:r w:rsidR="004924D5">
        <w:t xml:space="preserve">leur situation de santé et son évolution probable, les traitements proposés, etc. </w:t>
      </w:r>
      <w:r>
        <w:t>et, en l’absence d’information, font</w:t>
      </w:r>
      <w:r w:rsidR="004924D5">
        <w:t xml:space="preserve"> généralement</w:t>
      </w:r>
      <w:r>
        <w:t xml:space="preserve"> </w:t>
      </w:r>
      <w:r w:rsidR="1A9AD13C" w:rsidRPr="339D40E6">
        <w:rPr>
          <w:b/>
          <w:bCs/>
        </w:rPr>
        <w:t>confiance aux</w:t>
      </w:r>
      <w:r w:rsidRPr="339D40E6">
        <w:rPr>
          <w:b/>
          <w:bCs/>
        </w:rPr>
        <w:t xml:space="preserve"> médecins</w:t>
      </w:r>
      <w:r w:rsidR="0039688A">
        <w:t xml:space="preserve"> par défaut</w:t>
      </w:r>
      <w:r w:rsidR="00BB0C8F">
        <w:t>.</w:t>
      </w:r>
    </w:p>
    <w:p w14:paraId="190F253C" w14:textId="4EF05A38" w:rsidR="004D1CDC" w:rsidRDefault="6A418403" w:rsidP="003A195B">
      <w:pPr>
        <w:pStyle w:val="Corpsdetexte"/>
        <w:numPr>
          <w:ilvl w:val="0"/>
          <w:numId w:val="26"/>
        </w:numPr>
        <w:spacing w:before="1"/>
        <w:jc w:val="both"/>
      </w:pPr>
      <w:r>
        <w:t xml:space="preserve">Les </w:t>
      </w:r>
      <w:r w:rsidR="007E3E81">
        <w:rPr>
          <w:b/>
          <w:bCs/>
        </w:rPr>
        <w:t>prestataires de soins</w:t>
      </w:r>
      <w:r>
        <w:t xml:space="preserve"> sont préoccupés par la question de leur </w:t>
      </w:r>
      <w:r w:rsidRPr="521AB255">
        <w:rPr>
          <w:b/>
          <w:bCs/>
        </w:rPr>
        <w:t>responsabilité</w:t>
      </w:r>
      <w:r>
        <w:t xml:space="preserve"> en cas d’application d’une décision d’IA et sont peut-être tentés de faire </w:t>
      </w:r>
      <w:r w:rsidRPr="521AB255">
        <w:rPr>
          <w:b/>
          <w:bCs/>
        </w:rPr>
        <w:t>confiance aux</w:t>
      </w:r>
      <w:r>
        <w:t xml:space="preserve"> </w:t>
      </w:r>
      <w:r w:rsidRPr="521AB255">
        <w:rPr>
          <w:b/>
          <w:bCs/>
        </w:rPr>
        <w:t>certifications</w:t>
      </w:r>
      <w:r>
        <w:t xml:space="preserve"> existantes des outils utilisés</w:t>
      </w:r>
      <w:r w:rsidR="5115613C">
        <w:t>.</w:t>
      </w:r>
    </w:p>
    <w:p w14:paraId="37AD2DA7" w14:textId="5D76D95A" w:rsidR="521AB255" w:rsidRDefault="00A049C5" w:rsidP="00D028BF">
      <w:pPr>
        <w:pStyle w:val="Corpsdetexte"/>
        <w:numPr>
          <w:ilvl w:val="0"/>
          <w:numId w:val="26"/>
        </w:numPr>
        <w:spacing w:before="1"/>
        <w:jc w:val="both"/>
      </w:pPr>
      <w:r>
        <w:t xml:space="preserve">Les </w:t>
      </w:r>
      <w:r w:rsidRPr="00A049C5">
        <w:rPr>
          <w:b/>
          <w:bCs/>
        </w:rPr>
        <w:t>acheteurs</w:t>
      </w:r>
      <w:r>
        <w:t xml:space="preserve"> d’IA sont quant à eux confrontés à la </w:t>
      </w:r>
      <w:r w:rsidRPr="00A049C5">
        <w:rPr>
          <w:b/>
          <w:bCs/>
        </w:rPr>
        <w:t>pression sur le financement des soins de santé</w:t>
      </w:r>
      <w:r>
        <w:t xml:space="preserve"> et tentés, voire obligés, de réduire les coûts.</w:t>
      </w:r>
      <w:r w:rsidR="007E3E81">
        <w:t xml:space="preserve"> </w:t>
      </w:r>
      <w:r w:rsidR="522F0224">
        <w:t xml:space="preserve"> </w:t>
      </w:r>
    </w:p>
    <w:p w14:paraId="0F5DB5AB" w14:textId="77777777" w:rsidR="004D1CDC" w:rsidRDefault="004D1CDC">
      <w:pPr>
        <w:pStyle w:val="Corpsdetexte"/>
        <w:spacing w:before="1"/>
      </w:pPr>
    </w:p>
    <w:p w14:paraId="4181D7D9" w14:textId="24333A01" w:rsidR="004D1CDC" w:rsidRPr="00D54BFE" w:rsidRDefault="1DAF0963">
      <w:pPr>
        <w:pStyle w:val="Corpsdetexte"/>
        <w:spacing w:before="1"/>
        <w:rPr>
          <w:b/>
          <w:bCs/>
          <w:u w:val="single"/>
        </w:rPr>
      </w:pPr>
      <w:r w:rsidRPr="521AB255">
        <w:rPr>
          <w:b/>
          <w:bCs/>
          <w:u w:val="single"/>
        </w:rPr>
        <w:t>La place centrale du « standard of care » et la question de la responsabilité</w:t>
      </w:r>
      <w:r w:rsidR="0050243A">
        <w:rPr>
          <w:b/>
          <w:bCs/>
          <w:u w:val="single"/>
        </w:rPr>
        <w:t xml:space="preserve"> du prestataire de soins</w:t>
      </w:r>
    </w:p>
    <w:p w14:paraId="5B020F72" w14:textId="77777777" w:rsidR="00D54BFE" w:rsidRDefault="00D54BFE">
      <w:pPr>
        <w:pStyle w:val="Corpsdetexte"/>
        <w:spacing w:before="1"/>
      </w:pPr>
    </w:p>
    <w:p w14:paraId="19380B69" w14:textId="40C52AA5" w:rsidR="00A65073" w:rsidRDefault="000E02B0" w:rsidP="00A25A57">
      <w:pPr>
        <w:pStyle w:val="Corpsdetexte"/>
        <w:spacing w:before="1"/>
        <w:jc w:val="both"/>
      </w:pPr>
      <w:r>
        <w:t xml:space="preserve">Que se passe-t-il, avec l’implémentation de l’IA, en cas de prise de décision </w:t>
      </w:r>
      <w:r w:rsidR="00FF2384">
        <w:t xml:space="preserve">médicale </w:t>
      </w:r>
      <w:r>
        <w:t xml:space="preserve">automatisée et quelle est alors la responsabilité du </w:t>
      </w:r>
      <w:r w:rsidR="005D1A3C">
        <w:t>prestataire de soins</w:t>
      </w:r>
      <w:r>
        <w:t xml:space="preserve"> ? </w:t>
      </w:r>
      <w:r w:rsidRPr="00A56BB0">
        <w:rPr>
          <w:b/>
          <w:bCs/>
        </w:rPr>
        <w:t>En Europe, le médecin reste le responsable final des décisions médicales.</w:t>
      </w:r>
      <w:r>
        <w:t xml:space="preserve"> </w:t>
      </w:r>
      <w:r w:rsidR="00A65073">
        <w:t>Lorsqu’un problème se pose dans la prise en charge d’un patient, on se réfère au « standard of care » ou « norme de soins ». Le médecin ne sera pas responsable d’une erreur médicale due à l’IA si la décision du système d’IA correspond à la « norme de soins ». En cas de divergence entre le « standard of care » et la décision de l’IA, le médecin se doit de suivre le « standard of care ».</w:t>
      </w:r>
    </w:p>
    <w:p w14:paraId="2C40C7A7" w14:textId="4DEBE155" w:rsidR="002D5E1E" w:rsidRDefault="0BE1E476" w:rsidP="00A25A57">
      <w:pPr>
        <w:pStyle w:val="Corpsdetexte"/>
        <w:spacing w:before="1"/>
        <w:jc w:val="both"/>
      </w:pPr>
      <w:r>
        <w:t>Toutefois, on peut imaginer qu’</w:t>
      </w:r>
      <w:r w:rsidRPr="521AB255">
        <w:rPr>
          <w:b/>
          <w:bCs/>
        </w:rPr>
        <w:t>à l’avenir, les systèmes d’IA automatisés deviendront de plus en plus LA « norme de soins »</w:t>
      </w:r>
      <w:r>
        <w:t>. Le danger de la responsabilité</w:t>
      </w:r>
      <w:r w:rsidR="3F7B8EF2">
        <w:t>, en cas d’erreur médicale</w:t>
      </w:r>
      <w:r w:rsidR="370DCB56">
        <w:t xml:space="preserve"> due à l’IA</w:t>
      </w:r>
      <w:r w:rsidR="3F7B8EF2">
        <w:t xml:space="preserve">, </w:t>
      </w:r>
      <w:r w:rsidR="370DCB56">
        <w:t>à condition que le</w:t>
      </w:r>
      <w:r>
        <w:t xml:space="preserve"> médecin </w:t>
      </w:r>
      <w:r w:rsidR="370DCB56">
        <w:t xml:space="preserve">soit </w:t>
      </w:r>
      <w:r w:rsidR="3F7B8EF2">
        <w:t>capable d’utiliser les systèmes d’IA</w:t>
      </w:r>
      <w:r w:rsidR="370DCB56">
        <w:t>,</w:t>
      </w:r>
      <w:r w:rsidR="3F7B8EF2">
        <w:t xml:space="preserve"> </w:t>
      </w:r>
      <w:r>
        <w:t>s’estomperait peu à peu</w:t>
      </w:r>
      <w:r w:rsidR="36E28F74">
        <w:t xml:space="preserve">, mais pas </w:t>
      </w:r>
      <w:r w:rsidR="3F7B8EF2">
        <w:t xml:space="preserve">pour les médecins </w:t>
      </w:r>
      <w:r w:rsidR="15F4585E">
        <w:t xml:space="preserve">qui, </w:t>
      </w:r>
      <w:r w:rsidR="3F7B8EF2">
        <w:t>peu aguerris en matière de systèmes automatisés</w:t>
      </w:r>
      <w:r w:rsidR="15F4585E">
        <w:t>, n’y recourraient pas</w:t>
      </w:r>
      <w:r>
        <w:t xml:space="preserve">. </w:t>
      </w:r>
      <w:r w:rsidR="3F7B8EF2">
        <w:t>Par ailleurs, que le médecin soit considéré responsable ou pas d’une erreur médical</w:t>
      </w:r>
      <w:r w:rsidR="50C3346A">
        <w:t>e</w:t>
      </w:r>
      <w:r w:rsidR="36E28F74">
        <w:t>, l</w:t>
      </w:r>
      <w:r>
        <w:t xml:space="preserve">’impact </w:t>
      </w:r>
      <w:r w:rsidR="36E28F74">
        <w:t xml:space="preserve">pour le patient </w:t>
      </w:r>
      <w:r>
        <w:t xml:space="preserve">d’une </w:t>
      </w:r>
      <w:r w:rsidR="36E28F74">
        <w:t xml:space="preserve">telle </w:t>
      </w:r>
      <w:r>
        <w:t xml:space="preserve">erreur demeure et </w:t>
      </w:r>
      <w:r w:rsidR="005D1A3C">
        <w:t xml:space="preserve">la peur de l’erreur </w:t>
      </w:r>
      <w:r>
        <w:t xml:space="preserve">pourrait affecter la relation de confiance entre le patient et son </w:t>
      </w:r>
      <w:r w:rsidR="005D1A3C">
        <w:t>prestataire de soins</w:t>
      </w:r>
      <w:r>
        <w:t xml:space="preserve">. </w:t>
      </w:r>
      <w:r w:rsidR="3F7B8EF2">
        <w:t xml:space="preserve">Pour le bien de tous, </w:t>
      </w:r>
      <w:r w:rsidR="005D1A3C">
        <w:t>prestataires</w:t>
      </w:r>
      <w:r w:rsidR="3F7B8EF2">
        <w:t xml:space="preserve"> ET patients, </w:t>
      </w:r>
      <w:r w:rsidR="3F7B8EF2" w:rsidRPr="521AB255">
        <w:rPr>
          <w:b/>
          <w:bCs/>
        </w:rPr>
        <w:t xml:space="preserve">il </w:t>
      </w:r>
      <w:r w:rsidR="370DCB56" w:rsidRPr="521AB255">
        <w:rPr>
          <w:b/>
          <w:bCs/>
        </w:rPr>
        <w:t>est crucial</w:t>
      </w:r>
      <w:r w:rsidR="754C37BE" w:rsidRPr="521AB255">
        <w:rPr>
          <w:b/>
          <w:bCs/>
        </w:rPr>
        <w:t xml:space="preserve"> </w:t>
      </w:r>
      <w:r w:rsidR="370DCB56">
        <w:t xml:space="preserve">dès lors </w:t>
      </w:r>
      <w:r w:rsidRPr="521AB255">
        <w:rPr>
          <w:b/>
          <w:bCs/>
        </w:rPr>
        <w:t xml:space="preserve">que </w:t>
      </w:r>
      <w:r w:rsidR="3F7B8EF2" w:rsidRPr="521AB255">
        <w:rPr>
          <w:b/>
          <w:bCs/>
        </w:rPr>
        <w:t>tout</w:t>
      </w:r>
      <w:r w:rsidRPr="521AB255">
        <w:rPr>
          <w:b/>
          <w:bCs/>
        </w:rPr>
        <w:t xml:space="preserve"> médecin </w:t>
      </w:r>
      <w:r w:rsidR="005D1A3C">
        <w:rPr>
          <w:b/>
          <w:bCs/>
        </w:rPr>
        <w:t>ou</w:t>
      </w:r>
      <w:r w:rsidR="39722A9B" w:rsidRPr="521AB255">
        <w:rPr>
          <w:b/>
          <w:bCs/>
        </w:rPr>
        <w:t xml:space="preserve"> équipe d’accompagnement médicale et paramédicale </w:t>
      </w:r>
      <w:r w:rsidRPr="521AB255">
        <w:rPr>
          <w:b/>
          <w:bCs/>
        </w:rPr>
        <w:t>dispose de compétences suffisantes en IA</w:t>
      </w:r>
      <w:r w:rsidR="754C37BE" w:rsidRPr="521AB255">
        <w:rPr>
          <w:b/>
          <w:bCs/>
        </w:rPr>
        <w:t xml:space="preserve">, que la norme de soin coïncide ou non avec </w:t>
      </w:r>
      <w:r w:rsidR="370DCB56" w:rsidRPr="521AB255">
        <w:rPr>
          <w:b/>
          <w:bCs/>
        </w:rPr>
        <w:t>celle-</w:t>
      </w:r>
      <w:r w:rsidR="4EE690C7" w:rsidRPr="521AB255">
        <w:rPr>
          <w:b/>
          <w:bCs/>
        </w:rPr>
        <w:t>ci, afin</w:t>
      </w:r>
      <w:r w:rsidR="5115613C" w:rsidRPr="521AB255">
        <w:rPr>
          <w:b/>
          <w:bCs/>
        </w:rPr>
        <w:t xml:space="preserve"> d’être capable de</w:t>
      </w:r>
      <w:r w:rsidRPr="521AB255">
        <w:rPr>
          <w:b/>
          <w:bCs/>
        </w:rPr>
        <w:t xml:space="preserve"> discerner </w:t>
      </w:r>
      <w:r w:rsidR="15F4585E" w:rsidRPr="521AB255">
        <w:rPr>
          <w:b/>
          <w:bCs/>
        </w:rPr>
        <w:t xml:space="preserve">et </w:t>
      </w:r>
      <w:r w:rsidR="370DCB56" w:rsidRPr="521AB255">
        <w:rPr>
          <w:b/>
          <w:bCs/>
        </w:rPr>
        <w:t xml:space="preserve">de </w:t>
      </w:r>
      <w:r w:rsidR="15F4585E" w:rsidRPr="521AB255">
        <w:rPr>
          <w:b/>
          <w:bCs/>
        </w:rPr>
        <w:t xml:space="preserve">critiquer </w:t>
      </w:r>
      <w:r w:rsidRPr="521AB255">
        <w:rPr>
          <w:b/>
          <w:bCs/>
        </w:rPr>
        <w:t xml:space="preserve">le bien-fondé </w:t>
      </w:r>
      <w:r w:rsidR="36E28F74" w:rsidRPr="521AB255">
        <w:rPr>
          <w:b/>
          <w:bCs/>
        </w:rPr>
        <w:t xml:space="preserve">des décisions </w:t>
      </w:r>
      <w:r w:rsidR="3F7B8EF2" w:rsidRPr="521AB255">
        <w:rPr>
          <w:b/>
          <w:bCs/>
        </w:rPr>
        <w:t>prises par</w:t>
      </w:r>
      <w:r w:rsidR="36E28F74" w:rsidRPr="521AB255">
        <w:rPr>
          <w:b/>
          <w:bCs/>
        </w:rPr>
        <w:t xml:space="preserve"> </w:t>
      </w:r>
      <w:r w:rsidR="3F7B8EF2" w:rsidRPr="521AB255">
        <w:rPr>
          <w:b/>
          <w:bCs/>
        </w:rPr>
        <w:t xml:space="preserve">une </w:t>
      </w:r>
      <w:r w:rsidR="36E28F74" w:rsidRPr="521AB255">
        <w:rPr>
          <w:b/>
          <w:bCs/>
        </w:rPr>
        <w:t>IA</w:t>
      </w:r>
      <w:r w:rsidR="36E28F74">
        <w:t xml:space="preserve">. </w:t>
      </w:r>
      <w:r w:rsidR="005D1A3C">
        <w:t xml:space="preserve">Cette </w:t>
      </w:r>
      <w:r w:rsidR="000C5170">
        <w:t>exigence</w:t>
      </w:r>
      <w:r w:rsidR="005D1A3C">
        <w:t xml:space="preserve"> concerne également les personnes auxquelles </w:t>
      </w:r>
      <w:r w:rsidR="7C00466F">
        <w:t xml:space="preserve">certains actes de soins </w:t>
      </w:r>
      <w:r w:rsidR="46715141">
        <w:t>ou d’accompagnement</w:t>
      </w:r>
      <w:r w:rsidR="005D1A3C">
        <w:t>, qui embarqueraient l’IA, seraient délégués</w:t>
      </w:r>
      <w:r w:rsidR="46715141">
        <w:t xml:space="preserve"> (dans les hôpitaux</w:t>
      </w:r>
      <w:r w:rsidR="005D1A3C">
        <w:t>,</w:t>
      </w:r>
      <w:r w:rsidR="46715141">
        <w:t xml:space="preserve"> institutions</w:t>
      </w:r>
      <w:r w:rsidR="005D1A3C">
        <w:t>,</w:t>
      </w:r>
      <w:r w:rsidR="46715141">
        <w:t xml:space="preserve"> </w:t>
      </w:r>
      <w:r w:rsidR="005D1A3C">
        <w:t>maisons de retraite et de soin</w:t>
      </w:r>
      <w:r w:rsidR="46715141">
        <w:t>,</w:t>
      </w:r>
      <w:r w:rsidR="005D1A3C">
        <w:t xml:space="preserve"> à domicile). </w:t>
      </w:r>
    </w:p>
    <w:p w14:paraId="1B271558" w14:textId="6DB03964" w:rsidR="00A65073" w:rsidRDefault="002D5E1E" w:rsidP="00A25A57">
      <w:pPr>
        <w:pStyle w:val="Corpsdetexte"/>
        <w:spacing w:before="1"/>
        <w:jc w:val="both"/>
      </w:pPr>
      <w:r>
        <w:t xml:space="preserve">Cette </w:t>
      </w:r>
      <w:r w:rsidR="000C5170">
        <w:t>nécessité</w:t>
      </w:r>
      <w:r>
        <w:t xml:space="preserve"> se retrouve dans l’AI-ACT</w:t>
      </w:r>
      <w:r w:rsidR="00C06980">
        <w:t>,</w:t>
      </w:r>
      <w:r>
        <w:t xml:space="preserve"> qui prévoit l’obligation pour les organisations de développer les compétences de leurs travailleurs qui utilisent l’IA. Mais qu’en est-il sur le terrain ? Le risque est que se développe une </w:t>
      </w:r>
      <w:r w:rsidRPr="00481638">
        <w:rPr>
          <w:b/>
          <w:bCs/>
        </w:rPr>
        <w:t>médecine à deux vitesses</w:t>
      </w:r>
      <w:r>
        <w:t xml:space="preserve">, entre professionnels compétents en IA et ceux qui ne le sont pas, </w:t>
      </w:r>
      <w:r w:rsidR="00C06980">
        <w:t xml:space="preserve">entre hôpitaux qui disposent d’outils </w:t>
      </w:r>
      <w:r w:rsidR="008C6549">
        <w:t>IA</w:t>
      </w:r>
      <w:r w:rsidR="00C06980">
        <w:t xml:space="preserve"> et d’autres qui en sont dépourvus, </w:t>
      </w:r>
      <w:r w:rsidRPr="00481638">
        <w:rPr>
          <w:b/>
          <w:bCs/>
        </w:rPr>
        <w:t>en contradiction avec le droit du patient</w:t>
      </w:r>
      <w:r>
        <w:t xml:space="preserve"> à bénéficier d’une prestation de soins de qualité, à savoir des </w:t>
      </w:r>
      <w:r w:rsidRPr="00A56BB0">
        <w:rPr>
          <w:b/>
          <w:bCs/>
        </w:rPr>
        <w:t>meilleurs soins possibles en fonction des connaissances médicales et des technologies disponibles</w:t>
      </w:r>
      <w:r>
        <w:t xml:space="preserve">. </w:t>
      </w:r>
      <w:r w:rsidR="00481638">
        <w:t xml:space="preserve">Avec, </w:t>
      </w:r>
      <w:r w:rsidR="00782A01">
        <w:t>éventuellement</w:t>
      </w:r>
      <w:r w:rsidR="00481638">
        <w:t xml:space="preserve">, le risque </w:t>
      </w:r>
      <w:r w:rsidR="007C7907">
        <w:t>supplémentaire</w:t>
      </w:r>
      <w:r w:rsidR="00481638">
        <w:t xml:space="preserve"> de creuser les </w:t>
      </w:r>
      <w:r w:rsidR="00481638" w:rsidRPr="00481638">
        <w:rPr>
          <w:b/>
          <w:bCs/>
        </w:rPr>
        <w:t>inégalités entre les patients capables de se payer une médecine de pointe, plus chère, et les autres</w:t>
      </w:r>
      <w:r w:rsidR="00481638">
        <w:t>.</w:t>
      </w:r>
    </w:p>
    <w:p w14:paraId="76718ED7" w14:textId="161A724B" w:rsidR="00125327" w:rsidRDefault="00125327">
      <w:pPr>
        <w:pStyle w:val="Corpsdetexte"/>
        <w:spacing w:before="1"/>
      </w:pPr>
    </w:p>
    <w:p w14:paraId="0998FF85" w14:textId="7C1F04CF" w:rsidR="00481638" w:rsidRPr="00490060" w:rsidRDefault="5A86806A">
      <w:pPr>
        <w:pStyle w:val="Corpsdetexte"/>
        <w:spacing w:before="1"/>
        <w:rPr>
          <w:b/>
          <w:bCs/>
          <w:u w:val="single"/>
        </w:rPr>
      </w:pPr>
      <w:r w:rsidRPr="521AB255">
        <w:rPr>
          <w:b/>
          <w:bCs/>
          <w:u w:val="single"/>
        </w:rPr>
        <w:t>L’enjeu d</w:t>
      </w:r>
      <w:r w:rsidR="002567C0">
        <w:rPr>
          <w:b/>
          <w:bCs/>
          <w:u w:val="single"/>
        </w:rPr>
        <w:t>e la relation prestataire/patient</w:t>
      </w:r>
      <w:r w:rsidRPr="521AB255">
        <w:rPr>
          <w:b/>
          <w:bCs/>
          <w:u w:val="single"/>
        </w:rPr>
        <w:t xml:space="preserve"> ou la question de la confiance</w:t>
      </w:r>
    </w:p>
    <w:p w14:paraId="5869EC2D" w14:textId="77777777" w:rsidR="00D54BFE" w:rsidRDefault="00D54BFE">
      <w:pPr>
        <w:pStyle w:val="Corpsdetexte"/>
        <w:spacing w:before="1"/>
      </w:pPr>
    </w:p>
    <w:p w14:paraId="57F8A246" w14:textId="0EEA2D81" w:rsidR="00A56BB0" w:rsidRDefault="00C257E0" w:rsidP="00423346">
      <w:pPr>
        <w:pStyle w:val="Corpsdetexte"/>
        <w:spacing w:before="1"/>
        <w:jc w:val="both"/>
      </w:pPr>
      <w:r>
        <w:t xml:space="preserve">Pour que </w:t>
      </w:r>
      <w:r w:rsidR="00125129">
        <w:t>les soins de santé qui embarquent l’IA</w:t>
      </w:r>
      <w:r>
        <w:t xml:space="preserve"> puisse</w:t>
      </w:r>
      <w:r w:rsidR="00125129">
        <w:t>nt</w:t>
      </w:r>
      <w:r>
        <w:t xml:space="preserve"> susciter la confiance, plusieurs critères doivent être rencontrés :</w:t>
      </w:r>
    </w:p>
    <w:p w14:paraId="32A20E26" w14:textId="647A512E" w:rsidR="00C257E0" w:rsidRDefault="00C257E0" w:rsidP="00423346">
      <w:pPr>
        <w:pStyle w:val="Corpsdetexte"/>
        <w:numPr>
          <w:ilvl w:val="0"/>
          <w:numId w:val="27"/>
        </w:numPr>
        <w:spacing w:before="1"/>
        <w:jc w:val="both"/>
      </w:pPr>
      <w:r>
        <w:t>La qualité du développement des systèmes d’IA appliqués à la médecine</w:t>
      </w:r>
    </w:p>
    <w:p w14:paraId="032171D3" w14:textId="76BD9EED" w:rsidR="00C257E0" w:rsidRDefault="00C257E0" w:rsidP="00423346">
      <w:pPr>
        <w:pStyle w:val="Corpsdetexte"/>
        <w:numPr>
          <w:ilvl w:val="0"/>
          <w:numId w:val="27"/>
        </w:numPr>
        <w:spacing w:before="1"/>
        <w:jc w:val="both"/>
      </w:pPr>
      <w:r>
        <w:t>La gestion des biais</w:t>
      </w:r>
    </w:p>
    <w:p w14:paraId="2D5B2094" w14:textId="748B91ED" w:rsidR="001612DE" w:rsidRDefault="0B396BE9" w:rsidP="521AB255">
      <w:pPr>
        <w:pStyle w:val="Corpsdetexte"/>
        <w:numPr>
          <w:ilvl w:val="0"/>
          <w:numId w:val="27"/>
        </w:numPr>
        <w:spacing w:before="1"/>
        <w:jc w:val="both"/>
      </w:pPr>
      <w:r>
        <w:t xml:space="preserve">La formation </w:t>
      </w:r>
      <w:r w:rsidR="2A8D527D">
        <w:t xml:space="preserve">en IA </w:t>
      </w:r>
      <w:r>
        <w:t>des professionnels de la santé</w:t>
      </w:r>
    </w:p>
    <w:p w14:paraId="0C481600" w14:textId="77777777" w:rsidR="00DC0871" w:rsidRDefault="00DC0871" w:rsidP="00DC0871">
      <w:pPr>
        <w:pStyle w:val="Corpsdetexte"/>
        <w:spacing w:before="1"/>
        <w:ind w:left="720"/>
        <w:jc w:val="both"/>
      </w:pPr>
    </w:p>
    <w:p w14:paraId="7EB8AF25" w14:textId="21433850" w:rsidR="001612DE" w:rsidRPr="001612DE" w:rsidRDefault="001612DE" w:rsidP="001612DE">
      <w:pPr>
        <w:pStyle w:val="Corpsdetexte"/>
        <w:spacing w:before="1"/>
        <w:rPr>
          <w:b/>
          <w:bCs/>
        </w:rPr>
      </w:pPr>
      <w:r w:rsidRPr="001612DE">
        <w:rPr>
          <w:b/>
          <w:bCs/>
        </w:rPr>
        <w:t>1°) La qualité du développement des systèmes d’IA appliqués à la médecine</w:t>
      </w:r>
    </w:p>
    <w:p w14:paraId="23FC406F" w14:textId="77777777" w:rsidR="001612DE" w:rsidRDefault="001612DE" w:rsidP="001612DE">
      <w:pPr>
        <w:pStyle w:val="Corpsdetexte"/>
        <w:spacing w:before="1"/>
      </w:pPr>
    </w:p>
    <w:p w14:paraId="5EA5FDB9" w14:textId="21B5C357" w:rsidR="00A44F00" w:rsidRDefault="748F699D" w:rsidP="00757FDA">
      <w:pPr>
        <w:pStyle w:val="Corpsdetexte"/>
        <w:spacing w:before="1"/>
        <w:jc w:val="both"/>
      </w:pPr>
      <w:r>
        <w:t>L’AI-</w:t>
      </w:r>
      <w:proofErr w:type="spellStart"/>
      <w:r>
        <w:t>A</w:t>
      </w:r>
      <w:r w:rsidR="750A1D2D">
        <w:t>ct</w:t>
      </w:r>
      <w:proofErr w:type="spellEnd"/>
      <w:r>
        <w:t xml:space="preserve"> impose aux fournisseurs de système</w:t>
      </w:r>
      <w:r w:rsidR="4DC72813">
        <w:t>s</w:t>
      </w:r>
      <w:r>
        <w:t xml:space="preserve"> d’IA l’obligation de fournir des chiffres sur la performance du dispositif commercialisé. Mais il n’est pas nécessaire </w:t>
      </w:r>
      <w:r w:rsidR="22ED72D6">
        <w:t>de donner des précisions sur la qualité et la rigueur méthodologiques avec lesquelles le système d’IA a été développé</w:t>
      </w:r>
      <w:r w:rsidR="750A1D2D">
        <w:t> : c</w:t>
      </w:r>
      <w:r>
        <w:t xml:space="preserve">omment </w:t>
      </w:r>
      <w:r w:rsidR="22ED72D6">
        <w:t>la</w:t>
      </w:r>
      <w:r>
        <w:t xml:space="preserve"> performance est</w:t>
      </w:r>
      <w:r w:rsidR="22ED72D6">
        <w:t xml:space="preserve">-elle </w:t>
      </w:r>
      <w:r>
        <w:t>atteinte</w:t>
      </w:r>
      <w:r w:rsidR="22ED72D6">
        <w:t xml:space="preserve"> ?  </w:t>
      </w:r>
      <w:r w:rsidR="70FF5151">
        <w:t xml:space="preserve">quel a été l’échantillon pris en compte ? sa taille ? </w:t>
      </w:r>
      <w:r w:rsidR="12776B28">
        <w:t xml:space="preserve">quelle méthode a été suivie ? </w:t>
      </w:r>
      <w:r w:rsidR="22ED72D6">
        <w:t xml:space="preserve">comment </w:t>
      </w:r>
      <w:r w:rsidR="12776B28">
        <w:t>la</w:t>
      </w:r>
      <w:r w:rsidR="22ED72D6">
        <w:t xml:space="preserve"> performance a-t-elle été testée pour sa validation ? </w:t>
      </w:r>
      <w:r w:rsidR="12776B28">
        <w:t xml:space="preserve">le modèle a-t-il été critiqué ? </w:t>
      </w:r>
      <w:r w:rsidR="22ED72D6" w:rsidRPr="521AB255">
        <w:rPr>
          <w:highlight w:val="magenta"/>
          <w:rPrChange w:id="105" w:author="Duchenne Véronique" w:date="2025-08-13T09:02:00Z">
            <w:rPr/>
          </w:rPrChange>
        </w:rPr>
        <w:t>L’AI-</w:t>
      </w:r>
      <w:proofErr w:type="spellStart"/>
      <w:r w:rsidR="22ED72D6" w:rsidRPr="521AB255">
        <w:rPr>
          <w:highlight w:val="magenta"/>
          <w:rPrChange w:id="106" w:author="Duchenne Véronique" w:date="2025-08-13T09:02:00Z">
            <w:rPr/>
          </w:rPrChange>
        </w:rPr>
        <w:t>A</w:t>
      </w:r>
      <w:r w:rsidR="750A1D2D" w:rsidRPr="521AB255">
        <w:rPr>
          <w:highlight w:val="magenta"/>
          <w:rPrChange w:id="107" w:author="Duchenne Véronique" w:date="2025-08-13T09:02:00Z">
            <w:rPr/>
          </w:rPrChange>
        </w:rPr>
        <w:t>ct</w:t>
      </w:r>
      <w:proofErr w:type="spellEnd"/>
      <w:r w:rsidR="22ED72D6" w:rsidRPr="521AB255">
        <w:rPr>
          <w:highlight w:val="magenta"/>
          <w:rPrChange w:id="108" w:author="Duchenne Véronique" w:date="2025-08-13T09:02:00Z">
            <w:rPr/>
          </w:rPrChange>
        </w:rPr>
        <w:t xml:space="preserve"> est une législation pour les produits et la médecine n’</w:t>
      </w:r>
      <w:r w:rsidR="6DA731A6" w:rsidRPr="521AB255">
        <w:rPr>
          <w:highlight w:val="magenta"/>
          <w:rPrChange w:id="109" w:author="Duchenne Véronique" w:date="2025-08-13T09:02:00Z">
            <w:rPr/>
          </w:rPrChange>
        </w:rPr>
        <w:t xml:space="preserve">en </w:t>
      </w:r>
      <w:r w:rsidR="22ED72D6" w:rsidRPr="521AB255">
        <w:rPr>
          <w:highlight w:val="magenta"/>
          <w:rPrChange w:id="110" w:author="Duchenne Véronique" w:date="2025-08-13T09:02:00Z">
            <w:rPr/>
          </w:rPrChange>
        </w:rPr>
        <w:t>est pas un</w:t>
      </w:r>
      <w:r w:rsidR="22ED72D6">
        <w:t xml:space="preserve">. </w:t>
      </w:r>
      <w:r w:rsidR="22ED72D6" w:rsidRPr="521AB255">
        <w:rPr>
          <w:b/>
          <w:bCs/>
        </w:rPr>
        <w:t>La documentation prescrite par l’AI-</w:t>
      </w:r>
      <w:proofErr w:type="spellStart"/>
      <w:r w:rsidR="22ED72D6" w:rsidRPr="521AB255">
        <w:rPr>
          <w:b/>
          <w:bCs/>
        </w:rPr>
        <w:t>Act</w:t>
      </w:r>
      <w:proofErr w:type="spellEnd"/>
      <w:r w:rsidR="22ED72D6" w:rsidRPr="521AB255">
        <w:rPr>
          <w:b/>
          <w:bCs/>
        </w:rPr>
        <w:t xml:space="preserve"> ne répond pas aux standards scientifiques de la médecine</w:t>
      </w:r>
      <w:r w:rsidR="22ED72D6">
        <w:t xml:space="preserve">. En effet, une machine est valable qu’elle soit déployée en Finlande ou en Espagne. Mais, en médecine, les individus </w:t>
      </w:r>
      <w:r w:rsidR="6DA731A6">
        <w:t>changent d’un lieu à l’autre</w:t>
      </w:r>
      <w:r w:rsidR="22ED72D6">
        <w:t xml:space="preserve">. </w:t>
      </w:r>
      <w:r w:rsidR="6DA731A6">
        <w:t xml:space="preserve">Pour que le dispositif médical soit performant, il faut qu’il </w:t>
      </w:r>
      <w:r w:rsidR="15F4585E">
        <w:t xml:space="preserve">se soit développé au </w:t>
      </w:r>
      <w:r w:rsidR="010782C4">
        <w:t>départ de</w:t>
      </w:r>
      <w:r w:rsidR="6DA731A6">
        <w:t xml:space="preserve"> populations diversifiées, hétérogènes. Ainsi, par exemple, si on a </w:t>
      </w:r>
      <w:r w:rsidR="58C1752E">
        <w:t>pris</w:t>
      </w:r>
      <w:r w:rsidR="6DA731A6">
        <w:t xml:space="preserve"> un hôpital, entraîné le dispositif sur une première moitié de patients et testé avec la deuxième moitié</w:t>
      </w:r>
      <w:r w:rsidR="15F4585E">
        <w:t xml:space="preserve"> du même hôpital</w:t>
      </w:r>
      <w:r w:rsidR="6DA731A6">
        <w:t xml:space="preserve">, les chiffres de performance seront excellents mais le dispositif sera de piètre qualité car toutes les données viennent de la même population. </w:t>
      </w:r>
    </w:p>
    <w:p w14:paraId="257F0E39" w14:textId="4AC7C324" w:rsidR="00757FDA" w:rsidRDefault="0049017C" w:rsidP="00860EA2">
      <w:pPr>
        <w:pStyle w:val="Corpsdetexte"/>
        <w:spacing w:before="1"/>
        <w:jc w:val="both"/>
      </w:pPr>
      <w:r>
        <w:t xml:space="preserve">Par ailleurs, le développement des IA médicales est aux mains des entreprises. Dans le meilleur des cas, </w:t>
      </w:r>
      <w:r w:rsidRPr="008B7B31">
        <w:rPr>
          <w:b/>
          <w:bCs/>
        </w:rPr>
        <w:t>les médecins interviennent dans le processus d’élaboration des dispositifs à titre de consultants ponctuels</w:t>
      </w:r>
      <w:r>
        <w:t xml:space="preserve">. </w:t>
      </w:r>
      <w:r w:rsidR="00860EA2">
        <w:t xml:space="preserve">Les modèles développés par les universités ou des collectifs se comptent sur les doigts d’une main. Donc, les modèles sont essentiellement commerciaux. De plus, </w:t>
      </w:r>
      <w:r w:rsidR="00860EA2" w:rsidRPr="008B7B31">
        <w:rPr>
          <w:b/>
          <w:bCs/>
        </w:rPr>
        <w:t>la médecine générale et les pathologies rares sont exclues d’emblée des développements</w:t>
      </w:r>
      <w:r w:rsidR="00860EA2">
        <w:t xml:space="preserve"> : la première, parce que les généralistes n’ont pas les moyens d’investir dans ce genre d’outils ; les deuxièmes, parce qu’elles ne sont pas rentables. </w:t>
      </w:r>
    </w:p>
    <w:p w14:paraId="71A96380" w14:textId="4B245E69" w:rsidR="005F18D0" w:rsidRDefault="005F18D0" w:rsidP="00860EA2">
      <w:pPr>
        <w:pStyle w:val="Corpsdetexte"/>
        <w:spacing w:before="1"/>
        <w:jc w:val="both"/>
      </w:pPr>
      <w:r>
        <w:t>Tous ces éléments ont une influence préoccupante sur la qualité des dispositifs d’IA utilisés en soins de santé et peuvent porter atteinte à la relation de confiance entre le patient</w:t>
      </w:r>
      <w:r w:rsidR="00584730">
        <w:t xml:space="preserve">, </w:t>
      </w:r>
      <w:r>
        <w:t>son prestataire de soins</w:t>
      </w:r>
      <w:r w:rsidR="00584730">
        <w:t xml:space="preserve"> et les outils utilisés par ce dernier</w:t>
      </w:r>
      <w:r>
        <w:t>.</w:t>
      </w:r>
    </w:p>
    <w:p w14:paraId="6C0C9FA6" w14:textId="5E7D0ED6" w:rsidR="00860EA2" w:rsidRDefault="00860EA2" w:rsidP="001612DE">
      <w:pPr>
        <w:pStyle w:val="Corpsdetexte"/>
        <w:spacing w:before="1"/>
      </w:pPr>
    </w:p>
    <w:p w14:paraId="10B911DB" w14:textId="7E4D66AB" w:rsidR="001612DE" w:rsidRPr="001612DE" w:rsidRDefault="001612DE" w:rsidP="001612DE">
      <w:pPr>
        <w:pStyle w:val="Corpsdetexte"/>
        <w:spacing w:before="1"/>
        <w:rPr>
          <w:b/>
          <w:bCs/>
        </w:rPr>
      </w:pPr>
      <w:r w:rsidRPr="001612DE">
        <w:rPr>
          <w:b/>
          <w:bCs/>
        </w:rPr>
        <w:t>2°) La gestion des biais</w:t>
      </w:r>
    </w:p>
    <w:p w14:paraId="1976800C" w14:textId="77777777" w:rsidR="001612DE" w:rsidRDefault="001612DE" w:rsidP="001612DE">
      <w:pPr>
        <w:pStyle w:val="Corpsdetexte"/>
        <w:spacing w:before="1"/>
      </w:pPr>
    </w:p>
    <w:p w14:paraId="014C2F37" w14:textId="58B91A26" w:rsidR="005F18D0" w:rsidRDefault="005F18D0" w:rsidP="00603564">
      <w:pPr>
        <w:pStyle w:val="Corpsdetexte"/>
        <w:spacing w:before="1"/>
        <w:jc w:val="both"/>
      </w:pPr>
      <w:r>
        <w:t xml:space="preserve">Actuellement, tous les hôpitaux belges disposent d’au moins un </w:t>
      </w:r>
      <w:r w:rsidR="00247245">
        <w:t>algo</w:t>
      </w:r>
      <w:r>
        <w:t>rithme avec une finalité propre, qu’elle soit médicale (radiologie, insuffisance cardiaque, gastroentérologie par exemple) ou administrative (logique hospitalière, pharmacie par exemple).</w:t>
      </w:r>
      <w:r w:rsidR="00603564">
        <w:t xml:space="preserve"> La création d’un </w:t>
      </w:r>
      <w:r w:rsidR="00247245">
        <w:t>algo</w:t>
      </w:r>
      <w:r w:rsidR="00603564">
        <w:t xml:space="preserve">rithme n’est pas neutre. Tout d’abord, parce que cela implique la traduction d’une règle en code source. Cette traduction n’est pas immédiate, elle suppose des choix et des </w:t>
      </w:r>
      <w:r w:rsidR="00603564" w:rsidRPr="00603564">
        <w:rPr>
          <w:b/>
          <w:bCs/>
        </w:rPr>
        <w:t>décisions concernant notamment les critères d’application de la règle</w:t>
      </w:r>
      <w:r w:rsidR="00077B0A">
        <w:rPr>
          <w:b/>
          <w:bCs/>
        </w:rPr>
        <w:t xml:space="preserve"> </w:t>
      </w:r>
      <w:r w:rsidR="00247245">
        <w:rPr>
          <w:b/>
          <w:bCs/>
        </w:rPr>
        <w:t>algo</w:t>
      </w:r>
      <w:r w:rsidR="00077B0A">
        <w:rPr>
          <w:b/>
          <w:bCs/>
        </w:rPr>
        <w:t>rithmique</w:t>
      </w:r>
      <w:r w:rsidR="00603564">
        <w:t xml:space="preserve">. </w:t>
      </w:r>
      <w:r w:rsidR="004924D5">
        <w:t>Ensuite</w:t>
      </w:r>
      <w:r w:rsidR="00603564">
        <w:t xml:space="preserve">, les algorithmes apprenants vont être entraînés au départ d’un </w:t>
      </w:r>
      <w:r w:rsidR="00603564" w:rsidRPr="00603564">
        <w:rPr>
          <w:b/>
          <w:bCs/>
        </w:rPr>
        <w:t>jeu de données</w:t>
      </w:r>
      <w:r w:rsidR="00603564">
        <w:t xml:space="preserve">. Celui-ci fait </w:t>
      </w:r>
      <w:r w:rsidR="00603564" w:rsidRPr="004924D5">
        <w:t>également l’objet d’un</w:t>
      </w:r>
      <w:r w:rsidR="00603564" w:rsidRPr="00603564">
        <w:rPr>
          <w:b/>
          <w:bCs/>
        </w:rPr>
        <w:t xml:space="preserve"> choix</w:t>
      </w:r>
      <w:r w:rsidR="00603564">
        <w:t xml:space="preserve"> et </w:t>
      </w:r>
      <w:r w:rsidR="00247245">
        <w:t xml:space="preserve">celui-ci </w:t>
      </w:r>
      <w:r w:rsidR="00603564">
        <w:t xml:space="preserve">peut être </w:t>
      </w:r>
      <w:r w:rsidR="00603564" w:rsidRPr="004924D5">
        <w:rPr>
          <w:b/>
          <w:bCs/>
        </w:rPr>
        <w:t>plus ou moins représentatif des populations-cibles</w:t>
      </w:r>
      <w:r w:rsidR="00603564">
        <w:t>. Ces choix ont un impact sur la qualité d</w:t>
      </w:r>
      <w:r w:rsidR="00247245">
        <w:t>e l’algo</w:t>
      </w:r>
      <w:r w:rsidR="00603564">
        <w:t>rithme développé.</w:t>
      </w:r>
    </w:p>
    <w:p w14:paraId="308D9B8E" w14:textId="2DA2931C" w:rsidR="00603564" w:rsidRDefault="00603564" w:rsidP="00603564">
      <w:pPr>
        <w:pStyle w:val="Corpsdetexte"/>
        <w:spacing w:before="1"/>
        <w:jc w:val="both"/>
      </w:pPr>
      <w:r>
        <w:t xml:space="preserve">Si les biais </w:t>
      </w:r>
      <w:r w:rsidR="00247245">
        <w:t>algo</w:t>
      </w:r>
      <w:r>
        <w:t xml:space="preserve">rithmiques </w:t>
      </w:r>
      <w:r w:rsidRPr="00603564">
        <w:rPr>
          <w:i/>
          <w:iCs/>
        </w:rPr>
        <w:t>a posteriori</w:t>
      </w:r>
      <w:r>
        <w:t xml:space="preserve"> peuvent être utiles, et même bénéfiques, au patient en permettant de personnaliser le soin, en fonction par exemple du handicap, de l’âge, de telle ou telle pathologie, il n’en va pas de même des biais </w:t>
      </w:r>
      <w:r w:rsidRPr="00603564">
        <w:rPr>
          <w:i/>
          <w:iCs/>
        </w:rPr>
        <w:t>a priori</w:t>
      </w:r>
      <w:r>
        <w:t>, ceux résultant des choix de développement. Ces derniers peuvent avoir pour conséquence d’</w:t>
      </w:r>
      <w:r w:rsidRPr="0096398A">
        <w:rPr>
          <w:b/>
          <w:bCs/>
        </w:rPr>
        <w:t>exclure</w:t>
      </w:r>
      <w:r>
        <w:t xml:space="preserve"> des groupes de personnes, </w:t>
      </w:r>
      <w:r w:rsidR="00EE22EE">
        <w:t xml:space="preserve">ayant certaines pathologies par exemple, </w:t>
      </w:r>
      <w:r>
        <w:t xml:space="preserve">avec des conséquences sur </w:t>
      </w:r>
      <w:r w:rsidRPr="0096398A">
        <w:rPr>
          <w:b/>
          <w:bCs/>
        </w:rPr>
        <w:t>l</w:t>
      </w:r>
      <w:r w:rsidR="0096398A" w:rsidRPr="0096398A">
        <w:rPr>
          <w:b/>
          <w:bCs/>
        </w:rPr>
        <w:t>’adéquation des</w:t>
      </w:r>
      <w:r w:rsidRPr="0096398A">
        <w:rPr>
          <w:b/>
          <w:bCs/>
        </w:rPr>
        <w:t xml:space="preserve"> prestations de santé</w:t>
      </w:r>
      <w:r>
        <w:t xml:space="preserve"> qui seront octroyées</w:t>
      </w:r>
      <w:r w:rsidR="0096398A">
        <w:t xml:space="preserve"> </w:t>
      </w:r>
      <w:r w:rsidR="004924D5">
        <w:t>à ces</w:t>
      </w:r>
      <w:r w:rsidR="00077B0A">
        <w:t xml:space="preserve"> bénéficiaires</w:t>
      </w:r>
      <w:r w:rsidR="0096398A">
        <w:t>.</w:t>
      </w:r>
      <w:r>
        <w:t xml:space="preserve"> </w:t>
      </w:r>
      <w:r w:rsidR="00E21E2F">
        <w:t>Dans ce cas, le médecin doit avoir la formation et l’information suffisantes pour rester critique face à l’outil d’IA qu’il utilise, être capable de repérer les biais de développement</w:t>
      </w:r>
      <w:r w:rsidR="00B43C19">
        <w:t xml:space="preserve">, de détecter </w:t>
      </w:r>
      <w:r w:rsidR="00E21E2F">
        <w:t>à qui peut s’appliquer l’outil</w:t>
      </w:r>
      <w:r w:rsidR="00B43C19">
        <w:t xml:space="preserve"> et, éventuellement, de choisir de n</w:t>
      </w:r>
      <w:r w:rsidR="00FC043A">
        <w:t>e</w:t>
      </w:r>
      <w:r w:rsidR="00B43C19">
        <w:t xml:space="preserve"> pas suivre les suggestions de l’IA.</w:t>
      </w:r>
    </w:p>
    <w:p w14:paraId="5412A77A" w14:textId="107BB3B0" w:rsidR="003E13E7" w:rsidRDefault="003E13E7" w:rsidP="00603564">
      <w:pPr>
        <w:pStyle w:val="Corpsdetexte"/>
        <w:spacing w:before="1"/>
        <w:jc w:val="both"/>
      </w:pPr>
      <w:r w:rsidRPr="0009654C">
        <w:rPr>
          <w:b/>
          <w:bCs/>
        </w:rPr>
        <w:t xml:space="preserve">La discrimination algorithmique a </w:t>
      </w:r>
      <w:r w:rsidR="00077B0A">
        <w:t xml:space="preserve">en outre </w:t>
      </w:r>
      <w:r w:rsidRPr="0009654C">
        <w:rPr>
          <w:b/>
          <w:bCs/>
        </w:rPr>
        <w:t>des répercussions sur les droits du patient</w:t>
      </w:r>
      <w:r>
        <w:t xml:space="preserve">. </w:t>
      </w:r>
      <w:r w:rsidR="00295ED5">
        <w:t>Pour</w:t>
      </w:r>
      <w:r>
        <w:t xml:space="preserve"> donner son « </w:t>
      </w:r>
      <w:r w:rsidRPr="0009654C">
        <w:rPr>
          <w:b/>
          <w:bCs/>
        </w:rPr>
        <w:t>consentement éclairé</w:t>
      </w:r>
      <w:r>
        <w:t> »</w:t>
      </w:r>
      <w:r w:rsidR="00295ED5">
        <w:t xml:space="preserve"> à une prestation de soins ou à un traitement, le patient doit pouvoir faire confiance aux propositions qu’on lui </w:t>
      </w:r>
      <w:r w:rsidR="0009654C">
        <w:t>soumet</w:t>
      </w:r>
      <w:r w:rsidR="00295ED5">
        <w:t xml:space="preserve">. Mais comment sait-on qu’on est </w:t>
      </w:r>
      <w:r w:rsidR="00564B90">
        <w:t xml:space="preserve">victime de discrimination </w:t>
      </w:r>
      <w:r w:rsidR="00564B90">
        <w:lastRenderedPageBreak/>
        <w:t>algorithmique</w:t>
      </w:r>
      <w:r w:rsidR="00295ED5">
        <w:t xml:space="preserve"> ? </w:t>
      </w:r>
      <w:r w:rsidR="00564B90">
        <w:t>Le patient se situe dans une position asymétrique de connaissances et de pouvoir</w:t>
      </w:r>
      <w:r w:rsidR="00077B0A">
        <w:t xml:space="preserve"> par rapport à un prestataire recourant à de tels outils</w:t>
      </w:r>
      <w:r w:rsidR="00564B90">
        <w:t xml:space="preserve">. </w:t>
      </w:r>
      <w:r w:rsidR="00295ED5">
        <w:t>Certes, on peut alléguer que c’était déjà le cas dans la médecin</w:t>
      </w:r>
      <w:r w:rsidR="0009654C">
        <w:t>e</w:t>
      </w:r>
      <w:r w:rsidR="00295ED5">
        <w:t xml:space="preserve"> d’avant l’IA : à moins d’être médecin ou d’en avoir dans son entourage proche, le patient est rarement en position de pouvoir réfléchir au bien-fondé de tel ou tel traitement. Il fait confiance par défaut à son prestataire de soins. Mais l’IA ajoute une couche d’</w:t>
      </w:r>
      <w:r w:rsidR="00295ED5" w:rsidRPr="0009654C">
        <w:rPr>
          <w:b/>
          <w:bCs/>
        </w:rPr>
        <w:t>opacité</w:t>
      </w:r>
      <w:r w:rsidR="00295ED5">
        <w:t xml:space="preserve"> </w:t>
      </w:r>
      <w:r w:rsidR="00295ED5" w:rsidRPr="0009654C">
        <w:rPr>
          <w:b/>
          <w:bCs/>
        </w:rPr>
        <w:t xml:space="preserve">lorsque le médecin lui-même n’est pas en mesure de </w:t>
      </w:r>
      <w:r w:rsidR="00564B90">
        <w:rPr>
          <w:b/>
          <w:bCs/>
        </w:rPr>
        <w:t xml:space="preserve">rester critique face à </w:t>
      </w:r>
      <w:r w:rsidR="00295ED5" w:rsidRPr="0009654C">
        <w:rPr>
          <w:b/>
          <w:bCs/>
        </w:rPr>
        <w:t xml:space="preserve">la proposition </w:t>
      </w:r>
      <w:r w:rsidR="00564B90">
        <w:rPr>
          <w:b/>
          <w:bCs/>
        </w:rPr>
        <w:t>de</w:t>
      </w:r>
      <w:r w:rsidR="00295ED5" w:rsidRPr="0009654C">
        <w:rPr>
          <w:b/>
          <w:bCs/>
        </w:rPr>
        <w:t xml:space="preserve"> l’IA et d’envisager, éventuellement, de ne pas la suivre</w:t>
      </w:r>
      <w:r w:rsidR="00295ED5">
        <w:t>. Or c’est bien ainsi que se profile la médecine de demain</w:t>
      </w:r>
      <w:r w:rsidR="0009654C">
        <w:t xml:space="preserve"> : </w:t>
      </w:r>
      <w:r w:rsidR="00564B90">
        <w:t>une médecine augmentée par la puissance de l’IA. Elle nécessite des professionnels du soin capables de comprendre l</w:t>
      </w:r>
      <w:r w:rsidR="00010D81">
        <w:t>’</w:t>
      </w:r>
      <w:r w:rsidR="00564B90">
        <w:t>IA et de la contrôler, sous peine que la relation de soins se résume, après-demain, à un face à face patient/IA, dont le médecin ne serait plus que l’interface.</w:t>
      </w:r>
    </w:p>
    <w:p w14:paraId="626F24DD" w14:textId="77777777" w:rsidR="005F18D0" w:rsidRDefault="005F18D0" w:rsidP="001612DE">
      <w:pPr>
        <w:pStyle w:val="Corpsdetexte"/>
        <w:spacing w:before="1"/>
      </w:pPr>
    </w:p>
    <w:p w14:paraId="131FEC09" w14:textId="46D4035F" w:rsidR="001612DE" w:rsidRDefault="001612DE" w:rsidP="001612DE">
      <w:pPr>
        <w:pStyle w:val="Corpsdetexte"/>
        <w:spacing w:before="1"/>
        <w:rPr>
          <w:b/>
          <w:bCs/>
        </w:rPr>
      </w:pPr>
      <w:r w:rsidRPr="001612DE">
        <w:rPr>
          <w:b/>
          <w:bCs/>
        </w:rPr>
        <w:t>3°) La formation en IA des professionnels de la santé</w:t>
      </w:r>
    </w:p>
    <w:p w14:paraId="5FB0CE82" w14:textId="77777777" w:rsidR="0096398A" w:rsidRDefault="0096398A" w:rsidP="001612DE">
      <w:pPr>
        <w:pStyle w:val="Corpsdetexte"/>
        <w:spacing w:before="1"/>
        <w:rPr>
          <w:b/>
          <w:bCs/>
        </w:rPr>
      </w:pPr>
    </w:p>
    <w:p w14:paraId="281CC500" w14:textId="77777777" w:rsidR="008D26C0" w:rsidRDefault="009668E1" w:rsidP="003906B2">
      <w:pPr>
        <w:pStyle w:val="Corpsdetexte"/>
        <w:spacing w:before="1"/>
        <w:jc w:val="both"/>
      </w:pPr>
      <w:r>
        <w:t>La formation des professionnels de la santé en matière d’IA</w:t>
      </w:r>
      <w:r w:rsidR="008D26C0">
        <w:t>, on le voit,</w:t>
      </w:r>
      <w:r>
        <w:t xml:space="preserve"> est cruciale, aussi bien pour les patients que les soignants :  </w:t>
      </w:r>
    </w:p>
    <w:p w14:paraId="6EC1C4A9" w14:textId="57D5F90D" w:rsidR="008D26C0" w:rsidRDefault="0BF19EB0" w:rsidP="003906B2">
      <w:pPr>
        <w:pStyle w:val="Corpsdetexte"/>
        <w:numPr>
          <w:ilvl w:val="0"/>
          <w:numId w:val="28"/>
        </w:numPr>
        <w:spacing w:before="1"/>
        <w:jc w:val="both"/>
      </w:pPr>
      <w:r>
        <w:t xml:space="preserve">une </w:t>
      </w:r>
      <w:r w:rsidRPr="521AB255">
        <w:rPr>
          <w:b/>
          <w:bCs/>
        </w:rPr>
        <w:t>formation solide</w:t>
      </w:r>
      <w:r w:rsidR="1CE5CFB3" w:rsidRPr="521AB255">
        <w:rPr>
          <w:b/>
          <w:bCs/>
        </w:rPr>
        <w:t xml:space="preserve">, </w:t>
      </w:r>
      <w:r w:rsidRPr="521AB255">
        <w:rPr>
          <w:b/>
          <w:bCs/>
        </w:rPr>
        <w:t>en profondeur</w:t>
      </w:r>
      <w:r>
        <w:t xml:space="preserve"> </w:t>
      </w:r>
      <w:r w:rsidR="1CE5CFB3" w:rsidRPr="521AB255">
        <w:rPr>
          <w:b/>
          <w:bCs/>
        </w:rPr>
        <w:t>et continue</w:t>
      </w:r>
      <w:r w:rsidR="1CE5CFB3">
        <w:t xml:space="preserve"> </w:t>
      </w:r>
      <w:r>
        <w:t>permettant au</w:t>
      </w:r>
      <w:r w:rsidR="00247245">
        <w:t>x</w:t>
      </w:r>
      <w:r w:rsidR="240D00EC">
        <w:t xml:space="preserve"> professionnels de la santé</w:t>
      </w:r>
      <w:r>
        <w:t xml:space="preserve"> d</w:t>
      </w:r>
      <w:r w:rsidR="103788E9">
        <w:t>e rester critique</w:t>
      </w:r>
      <w:r w:rsidR="00247245">
        <w:t>s</w:t>
      </w:r>
      <w:r w:rsidR="103788E9">
        <w:t xml:space="preserve"> face aux suggestions de l’IA, d’évaluer le bien-fondé de ces suggestions, de les expliquer ensuite au patient de manière claire et compréhensible afin de garantir </w:t>
      </w:r>
      <w:r w:rsidR="1CE5CFB3">
        <w:t xml:space="preserve">à ce patient </w:t>
      </w:r>
      <w:r w:rsidR="103788E9">
        <w:t xml:space="preserve">le droit </w:t>
      </w:r>
      <w:r w:rsidR="066FAAC1">
        <w:t xml:space="preserve">à </w:t>
      </w:r>
      <w:r w:rsidR="7C421E0E">
        <w:t>un consentement</w:t>
      </w:r>
      <w:r w:rsidR="103788E9">
        <w:t xml:space="preserve"> éclairé </w:t>
      </w:r>
    </w:p>
    <w:p w14:paraId="38D6C0EC" w14:textId="054F3FA2" w:rsidR="008D26C0" w:rsidRDefault="103788E9" w:rsidP="003906B2">
      <w:pPr>
        <w:pStyle w:val="Corpsdetexte"/>
        <w:numPr>
          <w:ilvl w:val="0"/>
          <w:numId w:val="28"/>
        </w:numPr>
        <w:spacing w:before="1"/>
        <w:jc w:val="both"/>
      </w:pPr>
      <w:r>
        <w:t xml:space="preserve">une </w:t>
      </w:r>
      <w:r w:rsidRPr="521AB255">
        <w:rPr>
          <w:b/>
          <w:bCs/>
        </w:rPr>
        <w:t>formation accessible</w:t>
      </w:r>
      <w:r>
        <w:t xml:space="preserve"> non seulement aux jeunes </w:t>
      </w:r>
      <w:proofErr w:type="spellStart"/>
      <w:r w:rsidR="00247245">
        <w:t>prestataires</w:t>
      </w:r>
      <w:r>
        <w:t>fraîchement</w:t>
      </w:r>
      <w:proofErr w:type="spellEnd"/>
      <w:r>
        <w:t xml:space="preserve"> diplômés, mais aussi à ceux qui sont déjà en exercice</w:t>
      </w:r>
    </w:p>
    <w:p w14:paraId="373C77F8" w14:textId="6BC55A51" w:rsidR="008D26C0" w:rsidRPr="009668E1" w:rsidRDefault="008D26C0" w:rsidP="003906B2">
      <w:pPr>
        <w:pStyle w:val="Corpsdetexte"/>
        <w:numPr>
          <w:ilvl w:val="0"/>
          <w:numId w:val="28"/>
        </w:numPr>
        <w:spacing w:before="1"/>
        <w:jc w:val="both"/>
      </w:pPr>
      <w:r>
        <w:t>avec</w:t>
      </w:r>
      <w:r w:rsidR="00077B0A">
        <w:t xml:space="preserve"> </w:t>
      </w:r>
      <w:r>
        <w:t xml:space="preserve">une </w:t>
      </w:r>
      <w:r w:rsidRPr="008D26C0">
        <w:rPr>
          <w:b/>
          <w:bCs/>
        </w:rPr>
        <w:t>adaptation de la déontologie</w:t>
      </w:r>
      <w:r>
        <w:t>, incluant le libre-arbitre du médecin face aux suggestions de l’IA dans l’intérêt supérieur du patient</w:t>
      </w:r>
    </w:p>
    <w:p w14:paraId="12092044" w14:textId="5821389B" w:rsidR="003906B2" w:rsidRDefault="008D26C0" w:rsidP="003906B2">
      <w:pPr>
        <w:pStyle w:val="Corpsdetexte"/>
        <w:spacing w:before="1"/>
        <w:jc w:val="both"/>
      </w:pPr>
      <w:r>
        <w:t>Seule une telle formation permettra</w:t>
      </w:r>
      <w:r w:rsidR="003906B2">
        <w:t xml:space="preserve"> : </w:t>
      </w:r>
    </w:p>
    <w:p w14:paraId="1D4EB2A9" w14:textId="1BE4EDA3" w:rsidR="003906B2" w:rsidRDefault="004924D5" w:rsidP="003906B2">
      <w:pPr>
        <w:pStyle w:val="Corpsdetexte"/>
        <w:numPr>
          <w:ilvl w:val="0"/>
          <w:numId w:val="29"/>
        </w:numPr>
        <w:spacing w:before="1"/>
        <w:jc w:val="both"/>
      </w:pPr>
      <w:r>
        <w:t>d’</w:t>
      </w:r>
      <w:r w:rsidR="003906B2">
        <w:t>intégrer les bienfaits de l’IA dans une médecine « augmentée »</w:t>
      </w:r>
    </w:p>
    <w:p w14:paraId="0605DC63" w14:textId="58FA482C" w:rsidR="003906B2" w:rsidRDefault="004924D5" w:rsidP="003906B2">
      <w:pPr>
        <w:pStyle w:val="Corpsdetexte"/>
        <w:numPr>
          <w:ilvl w:val="0"/>
          <w:numId w:val="29"/>
        </w:numPr>
        <w:spacing w:before="1"/>
        <w:jc w:val="both"/>
      </w:pPr>
      <w:r>
        <w:t xml:space="preserve">de </w:t>
      </w:r>
      <w:r w:rsidR="003906B2">
        <w:t>lutter contre les erreurs médicales, une médecine à deux vitesses, une médecine de pointe accessible seulement aux plus fortunés</w:t>
      </w:r>
    </w:p>
    <w:p w14:paraId="4C0E0591" w14:textId="6DC39125" w:rsidR="003906B2" w:rsidRDefault="004924D5" w:rsidP="003906B2">
      <w:pPr>
        <w:pStyle w:val="Corpsdetexte"/>
        <w:numPr>
          <w:ilvl w:val="0"/>
          <w:numId w:val="29"/>
        </w:numPr>
        <w:spacing w:before="1"/>
        <w:jc w:val="both"/>
      </w:pPr>
      <w:r>
        <w:t xml:space="preserve">de </w:t>
      </w:r>
      <w:r w:rsidR="003906B2">
        <w:t>garantir le plein exercice des droits du patient</w:t>
      </w:r>
    </w:p>
    <w:p w14:paraId="7836129C" w14:textId="51F17317" w:rsidR="003906B2" w:rsidRDefault="370DCB56" w:rsidP="003906B2">
      <w:pPr>
        <w:pStyle w:val="Corpsdetexte"/>
        <w:numPr>
          <w:ilvl w:val="0"/>
          <w:numId w:val="29"/>
        </w:numPr>
        <w:spacing w:before="1"/>
        <w:jc w:val="both"/>
      </w:pPr>
      <w:r>
        <w:t xml:space="preserve">de </w:t>
      </w:r>
      <w:commentRangeStart w:id="111"/>
      <w:commentRangeStart w:id="112"/>
      <w:r w:rsidR="1CE5CFB3">
        <w:t>maintenir le standard européen d’une relation de soins d’humain à humain</w:t>
      </w:r>
      <w:commentRangeEnd w:id="111"/>
      <w:r w:rsidR="004924D5">
        <w:commentReference w:id="111"/>
      </w:r>
      <w:commentRangeEnd w:id="112"/>
      <w:r w:rsidR="00247245">
        <w:rPr>
          <w:rStyle w:val="Marquedecommentaire"/>
        </w:rPr>
        <w:commentReference w:id="112"/>
      </w:r>
    </w:p>
    <w:p w14:paraId="7C758758" w14:textId="6397027B" w:rsidR="003906B2" w:rsidRDefault="7F436D47" w:rsidP="003906B2">
      <w:pPr>
        <w:pStyle w:val="Corpsdetexte"/>
        <w:spacing w:before="1"/>
        <w:jc w:val="both"/>
        <w:rPr>
          <w:ins w:id="113" w:author="Duchenne Véronique" w:date="2025-08-12T13:41:00Z" w16du:dateUtc="2025-08-12T13:41:06Z"/>
        </w:rPr>
      </w:pPr>
      <w:r w:rsidRPr="521AB255">
        <w:rPr>
          <w:b/>
          <w:bCs/>
        </w:rPr>
        <w:t>En Belgique</w:t>
      </w:r>
      <w:r>
        <w:t xml:space="preserve">, contrairement à d’autres pays européens, </w:t>
      </w:r>
      <w:r w:rsidRPr="521AB255">
        <w:rPr>
          <w:b/>
          <w:bCs/>
        </w:rPr>
        <w:t>il n’y a pas de formation continue obligatoire</w:t>
      </w:r>
      <w:r>
        <w:t>.</w:t>
      </w:r>
    </w:p>
    <w:p w14:paraId="12AB31D0" w14:textId="6BA0F439" w:rsidR="6A00AF52" w:rsidRDefault="6A00AF52" w:rsidP="521AB255">
      <w:pPr>
        <w:pStyle w:val="Corpsdetexte"/>
        <w:spacing w:before="1"/>
        <w:jc w:val="both"/>
      </w:pPr>
      <w:commentRangeStart w:id="114"/>
      <w:ins w:id="115" w:author="Duchenne Véronique" w:date="2025-08-12T13:41:00Z">
        <w:r>
          <w:t xml:space="preserve">Dans quelle mesure , l’IA </w:t>
        </w:r>
        <w:proofErr w:type="spellStart"/>
        <w:r>
          <w:t>fait-elle</w:t>
        </w:r>
        <w:proofErr w:type="spellEnd"/>
        <w:r>
          <w:t xml:space="preserve"> partie des</w:t>
        </w:r>
      </w:ins>
      <w:ins w:id="116" w:author="Duchenne Véronique" w:date="2025-08-13T08:49:00Z">
        <w:r w:rsidR="5575B6C8">
          <w:t xml:space="preserve"> </w:t>
        </w:r>
      </w:ins>
      <w:ins w:id="117" w:author="Duchenne Véronique" w:date="2025-08-12T13:41:00Z">
        <w:r>
          <w:t>parcours de formations des autres professions (para-)  médicales</w:t>
        </w:r>
      </w:ins>
      <w:commentRangeEnd w:id="114"/>
      <w:r w:rsidR="00247245">
        <w:rPr>
          <w:rStyle w:val="Marquedecommentaire"/>
        </w:rPr>
        <w:commentReference w:id="114"/>
      </w:r>
    </w:p>
    <w:p w14:paraId="00A56A26" w14:textId="77777777" w:rsidR="003906B2" w:rsidRDefault="003906B2" w:rsidP="001612DE">
      <w:pPr>
        <w:pStyle w:val="Corpsdetexte"/>
        <w:spacing w:before="1"/>
        <w:rPr>
          <w:ins w:id="118" w:author="Duchenne Véronique" w:date="2025-08-13T09:43:00Z" w16du:dateUtc="2025-08-13T09:43:04Z"/>
        </w:rPr>
      </w:pPr>
    </w:p>
    <w:p w14:paraId="03365905" w14:textId="5DC97CA4" w:rsidR="001612DE" w:rsidRDefault="001612DE" w:rsidP="001612DE">
      <w:pPr>
        <w:pStyle w:val="Corpsdetexte"/>
        <w:spacing w:before="1"/>
        <w:rPr>
          <w:b/>
          <w:bCs/>
          <w:u w:val="single"/>
        </w:rPr>
      </w:pPr>
      <w:r w:rsidRPr="001612DE">
        <w:rPr>
          <w:b/>
          <w:bCs/>
          <w:u w:val="single"/>
        </w:rPr>
        <w:t>L’enjeu de la littératie en soins de santé ou le besoin de comprendre</w:t>
      </w:r>
    </w:p>
    <w:p w14:paraId="03CCDF7E" w14:textId="77777777" w:rsidR="000309B2" w:rsidRDefault="000309B2" w:rsidP="001612DE">
      <w:pPr>
        <w:pStyle w:val="Corpsdetexte"/>
        <w:spacing w:before="1"/>
        <w:rPr>
          <w:b/>
          <w:bCs/>
          <w:u w:val="single"/>
        </w:rPr>
      </w:pPr>
    </w:p>
    <w:p w14:paraId="0B724306" w14:textId="2C407731" w:rsidR="00D70384" w:rsidRDefault="006021F3" w:rsidP="00D70384">
      <w:pPr>
        <w:pStyle w:val="Corpsdetexte"/>
        <w:spacing w:before="1"/>
        <w:jc w:val="both"/>
      </w:pPr>
      <w:r>
        <w:t xml:space="preserve">Par « littératie en soins de santé », on entend les </w:t>
      </w:r>
      <w:r w:rsidRPr="00247245">
        <w:rPr>
          <w:i/>
          <w:iCs/>
        </w:rPr>
        <w:t>« </w:t>
      </w:r>
      <w:r w:rsidR="00D241DA" w:rsidRPr="00247245">
        <w:rPr>
          <w:i/>
          <w:iCs/>
        </w:rPr>
        <w:t>connaissances, motivations et compétences permettant d’</w:t>
      </w:r>
      <w:r w:rsidR="00D241DA" w:rsidRPr="00247245">
        <w:rPr>
          <w:b/>
          <w:bCs/>
          <w:i/>
          <w:iCs/>
        </w:rPr>
        <w:t>accéder à de l’information</w:t>
      </w:r>
      <w:r w:rsidR="00D241DA" w:rsidRPr="00247245">
        <w:rPr>
          <w:i/>
          <w:iCs/>
        </w:rPr>
        <w:t xml:space="preserve"> dans le domaine de la santé, la </w:t>
      </w:r>
      <w:r w:rsidR="00D241DA" w:rsidRPr="00247245">
        <w:rPr>
          <w:b/>
          <w:bCs/>
          <w:i/>
          <w:iCs/>
        </w:rPr>
        <w:t>comprendre</w:t>
      </w:r>
      <w:r w:rsidR="00D241DA" w:rsidRPr="00247245">
        <w:rPr>
          <w:i/>
          <w:iCs/>
        </w:rPr>
        <w:t>, l'</w:t>
      </w:r>
      <w:r w:rsidR="00D241DA" w:rsidRPr="00247245">
        <w:rPr>
          <w:b/>
          <w:bCs/>
          <w:i/>
          <w:iCs/>
        </w:rPr>
        <w:t>évaluer</w:t>
      </w:r>
      <w:r w:rsidR="00D241DA" w:rsidRPr="00247245">
        <w:rPr>
          <w:i/>
          <w:iCs/>
        </w:rPr>
        <w:t xml:space="preserve"> et l'</w:t>
      </w:r>
      <w:r w:rsidR="00D241DA" w:rsidRPr="00247245">
        <w:rPr>
          <w:b/>
          <w:bCs/>
          <w:i/>
          <w:iCs/>
        </w:rPr>
        <w:t>appliquer</w:t>
      </w:r>
      <w:r w:rsidR="00D241DA" w:rsidRPr="00247245">
        <w:rPr>
          <w:i/>
          <w:iCs/>
        </w:rPr>
        <w:t xml:space="preserve">. Ces connaissances, motivations et compétences permettent de </w:t>
      </w:r>
      <w:r w:rsidR="00D241DA" w:rsidRPr="00247245">
        <w:rPr>
          <w:b/>
          <w:bCs/>
          <w:i/>
          <w:iCs/>
        </w:rPr>
        <w:t>se forger un jugement</w:t>
      </w:r>
      <w:r w:rsidR="00D241DA" w:rsidRPr="00247245">
        <w:rPr>
          <w:i/>
          <w:iCs/>
        </w:rPr>
        <w:t xml:space="preserve"> et de </w:t>
      </w:r>
      <w:r w:rsidR="00D241DA" w:rsidRPr="00247245">
        <w:rPr>
          <w:b/>
          <w:bCs/>
          <w:i/>
          <w:iCs/>
        </w:rPr>
        <w:t>prendre une décision</w:t>
      </w:r>
      <w:r w:rsidR="00D241DA" w:rsidRPr="00247245">
        <w:rPr>
          <w:i/>
          <w:iCs/>
        </w:rPr>
        <w:t xml:space="preserve"> en matière de soins de santé, de prévention et de promotion de la santé, dans le but de maintenir et promouvoir sa qualité de vie tout au long de son existence »</w:t>
      </w:r>
      <w:r w:rsidR="00D241DA">
        <w:t xml:space="preserve"> (</w:t>
      </w:r>
      <w:hyperlink r:id="rId81" w:history="1">
        <w:r w:rsidR="00D241DA" w:rsidRPr="002D31F2">
          <w:rPr>
            <w:rStyle w:val="Lienhypertexte"/>
          </w:rPr>
          <w:t>Définition de la Fondation Roi Baudouin </w:t>
        </w:r>
      </w:hyperlink>
      <w:r w:rsidR="00D241DA">
        <w:t>)</w:t>
      </w:r>
      <w:r w:rsidR="00247245">
        <w:t xml:space="preserve">. </w:t>
      </w:r>
      <w:r w:rsidR="00D70384">
        <w:t xml:space="preserve">La littératie en soins de santé </w:t>
      </w:r>
      <w:r w:rsidR="00BB32FC">
        <w:t xml:space="preserve">se définit au carrefour de l’individu et du système des soins de santé, au point de rencontre entre les compétences de l’individu et les exigences du système. </w:t>
      </w:r>
      <w:r w:rsidR="00D70384">
        <w:t xml:space="preserve">Du </w:t>
      </w:r>
      <w:r w:rsidR="009A1B14">
        <w:t>c</w:t>
      </w:r>
      <w:r w:rsidR="00483489">
        <w:t>ô</w:t>
      </w:r>
      <w:r w:rsidR="009A1B14">
        <w:t xml:space="preserve">té </w:t>
      </w:r>
      <w:r w:rsidR="00BB32FC">
        <w:t xml:space="preserve">des </w:t>
      </w:r>
      <w:r w:rsidR="00EC5962">
        <w:t>compétences</w:t>
      </w:r>
      <w:r w:rsidR="00BB32FC">
        <w:t xml:space="preserve"> individuel</w:t>
      </w:r>
      <w:r w:rsidR="00EC5962">
        <w:t>le</w:t>
      </w:r>
      <w:r w:rsidR="00BB32FC">
        <w:t xml:space="preserve">s </w:t>
      </w:r>
      <w:r w:rsidR="009A1B14">
        <w:t>influençant</w:t>
      </w:r>
      <w:r w:rsidR="00BB32FC">
        <w:t xml:space="preserve"> la littératie en soins de santé, </w:t>
      </w:r>
      <w:r w:rsidR="00D70384">
        <w:t>on trouve :</w:t>
      </w:r>
    </w:p>
    <w:p w14:paraId="1621EB8D" w14:textId="7F3A3EC4" w:rsidR="00D70384" w:rsidRDefault="00D70384" w:rsidP="00D70384">
      <w:pPr>
        <w:pStyle w:val="Corpsdetexte"/>
        <w:numPr>
          <w:ilvl w:val="0"/>
          <w:numId w:val="30"/>
        </w:numPr>
        <w:spacing w:before="1"/>
        <w:jc w:val="both"/>
      </w:pPr>
      <w:r>
        <w:t xml:space="preserve">Les capacités cognitives </w:t>
      </w:r>
      <w:r w:rsidR="00A26972">
        <w:t xml:space="preserve">(mémoire, raisonnement, résolution de problèmes) </w:t>
      </w:r>
      <w:r>
        <w:t xml:space="preserve">et la maîtrise de la langue </w:t>
      </w:r>
    </w:p>
    <w:p w14:paraId="366CE584" w14:textId="56CC02B8" w:rsidR="00D70384" w:rsidRDefault="00D70384" w:rsidP="00D70384">
      <w:pPr>
        <w:pStyle w:val="Corpsdetexte"/>
        <w:numPr>
          <w:ilvl w:val="0"/>
          <w:numId w:val="30"/>
        </w:numPr>
        <w:spacing w:before="1"/>
        <w:jc w:val="both"/>
      </w:pPr>
      <w:r>
        <w:t>Le réseau social comme première source d’information</w:t>
      </w:r>
    </w:p>
    <w:p w14:paraId="39804504" w14:textId="0F7BB635" w:rsidR="00D70384" w:rsidRDefault="00D70384" w:rsidP="00D70384">
      <w:pPr>
        <w:pStyle w:val="Corpsdetexte"/>
        <w:numPr>
          <w:ilvl w:val="0"/>
          <w:numId w:val="30"/>
        </w:numPr>
        <w:spacing w:before="1"/>
        <w:jc w:val="both"/>
      </w:pPr>
      <w:r>
        <w:t>Les compétences psychosociales (s’informer, demander, etc.)</w:t>
      </w:r>
    </w:p>
    <w:p w14:paraId="49DC2931" w14:textId="2EE468F1" w:rsidR="00D70384" w:rsidRDefault="00D70384" w:rsidP="00D70384">
      <w:pPr>
        <w:pStyle w:val="Corpsdetexte"/>
        <w:numPr>
          <w:ilvl w:val="0"/>
          <w:numId w:val="30"/>
        </w:numPr>
        <w:spacing w:before="1"/>
        <w:jc w:val="both"/>
      </w:pPr>
      <w:r>
        <w:t>Le registre culturel (les représentations, les valeurs, les croyances, etc.)</w:t>
      </w:r>
    </w:p>
    <w:p w14:paraId="496B3F7C" w14:textId="3A99BFEA" w:rsidR="00D70384" w:rsidRDefault="00D70384" w:rsidP="00D70384">
      <w:pPr>
        <w:pStyle w:val="Corpsdetexte"/>
        <w:numPr>
          <w:ilvl w:val="0"/>
          <w:numId w:val="30"/>
        </w:numPr>
        <w:spacing w:before="1"/>
        <w:jc w:val="both"/>
      </w:pPr>
      <w:r>
        <w:t>Les conditions de vie (revenus, instruction, travail, etc.)</w:t>
      </w:r>
    </w:p>
    <w:p w14:paraId="69104059" w14:textId="32DD3D8B" w:rsidR="00D70384" w:rsidRDefault="00D70384" w:rsidP="00D70384">
      <w:pPr>
        <w:pStyle w:val="Corpsdetexte"/>
        <w:numPr>
          <w:ilvl w:val="0"/>
          <w:numId w:val="30"/>
        </w:numPr>
        <w:spacing w:before="1"/>
        <w:jc w:val="both"/>
      </w:pPr>
      <w:r>
        <w:t>Les caractéristiques individuelles (âge, déficiences, etc.)</w:t>
      </w:r>
    </w:p>
    <w:p w14:paraId="6A411E48" w14:textId="2C7333A2" w:rsidR="00D70384" w:rsidRDefault="00D70384" w:rsidP="00D70384">
      <w:pPr>
        <w:pStyle w:val="Corpsdetexte"/>
        <w:spacing w:before="1"/>
        <w:jc w:val="both"/>
      </w:pPr>
      <w:r>
        <w:t xml:space="preserve">Les facteurs </w:t>
      </w:r>
      <w:r w:rsidR="00EC5962">
        <w:t>inhérents au système de soins de santé</w:t>
      </w:r>
      <w:r>
        <w:t>, d’autre part, sont :</w:t>
      </w:r>
    </w:p>
    <w:p w14:paraId="5C7A8C51" w14:textId="28A729D6" w:rsidR="00D70384" w:rsidRDefault="00DB205D" w:rsidP="00DB205D">
      <w:pPr>
        <w:pStyle w:val="Corpsdetexte"/>
        <w:numPr>
          <w:ilvl w:val="0"/>
          <w:numId w:val="31"/>
        </w:numPr>
        <w:spacing w:before="1"/>
        <w:jc w:val="both"/>
      </w:pPr>
      <w:r>
        <w:t>Les systèmes et moyens d’information (qualité, quantité, disponibilité, etc.)</w:t>
      </w:r>
    </w:p>
    <w:p w14:paraId="0B969275" w14:textId="337A8762" w:rsidR="00DB205D" w:rsidRDefault="00DB205D" w:rsidP="00DB205D">
      <w:pPr>
        <w:pStyle w:val="Corpsdetexte"/>
        <w:numPr>
          <w:ilvl w:val="0"/>
          <w:numId w:val="31"/>
        </w:numPr>
        <w:spacing w:before="1"/>
        <w:jc w:val="both"/>
      </w:pPr>
      <w:r>
        <w:lastRenderedPageBreak/>
        <w:t>Le système de santé et la protection sociale (conditions d’accès, complexité, etc.)</w:t>
      </w:r>
    </w:p>
    <w:p w14:paraId="22BE36F6" w14:textId="4DB8457F" w:rsidR="00DB205D" w:rsidRDefault="00DB205D" w:rsidP="00DB205D">
      <w:pPr>
        <w:pStyle w:val="Corpsdetexte"/>
        <w:numPr>
          <w:ilvl w:val="0"/>
          <w:numId w:val="31"/>
        </w:numPr>
        <w:spacing w:before="1"/>
        <w:jc w:val="both"/>
      </w:pPr>
      <w:r>
        <w:t>Les interactions avec le système (exemple : réduction des guichets physiques)</w:t>
      </w:r>
    </w:p>
    <w:p w14:paraId="0D299D18" w14:textId="15529DA0" w:rsidR="009A1B14" w:rsidRDefault="009A1B14" w:rsidP="009A1B14">
      <w:pPr>
        <w:pStyle w:val="Corpsdetexte"/>
        <w:spacing w:before="1"/>
        <w:jc w:val="both"/>
      </w:pPr>
      <w:r>
        <w:t xml:space="preserve">En Belgique, d’après la Fondation Roi Baudouin, </w:t>
      </w:r>
      <w:r w:rsidRPr="009A1B14">
        <w:rPr>
          <w:b/>
          <w:bCs/>
        </w:rPr>
        <w:t>80% des patients ignorent ce qu’est une « donnée de santé »</w:t>
      </w:r>
      <w:r>
        <w:t xml:space="preserve">. </w:t>
      </w:r>
      <w:r w:rsidR="00077B0A">
        <w:t xml:space="preserve">De plus, </w:t>
      </w:r>
      <w:r w:rsidR="00077B0A" w:rsidRPr="00077B0A">
        <w:rPr>
          <w:b/>
          <w:bCs/>
        </w:rPr>
        <w:t>u</w:t>
      </w:r>
      <w:r w:rsidRPr="009A1B14">
        <w:rPr>
          <w:b/>
          <w:bCs/>
        </w:rPr>
        <w:t>n tiers de la population a un faible niveau de littératie</w:t>
      </w:r>
      <w:r>
        <w:t>, c’est-à-dire qu</w:t>
      </w:r>
      <w:r w:rsidR="00483489">
        <w:t>e ces personnes</w:t>
      </w:r>
      <w:r>
        <w:t xml:space="preserve"> relèvent des niveaux 1</w:t>
      </w:r>
      <w:r w:rsidR="00077B0A">
        <w:t xml:space="preserve"> et 2</w:t>
      </w:r>
      <w:r>
        <w:t xml:space="preserve"> (</w:t>
      </w:r>
      <w:r w:rsidRPr="009A1B14">
        <w:rPr>
          <w:b/>
          <w:bCs/>
        </w:rPr>
        <w:t>inadéquat</w:t>
      </w:r>
      <w:r w:rsidR="00077B0A">
        <w:t xml:space="preserve"> et </w:t>
      </w:r>
      <w:r w:rsidRPr="009A1B14">
        <w:rPr>
          <w:b/>
          <w:bCs/>
        </w:rPr>
        <w:t>problématique</w:t>
      </w:r>
      <w:r>
        <w:t xml:space="preserve">) sur une échelle qui en compte 4. Or, accéder à l’information, comprendre, juger de la fiabilité et de la pertinence sont des compétences </w:t>
      </w:r>
      <w:r w:rsidRPr="009A1B14">
        <w:rPr>
          <w:b/>
          <w:bCs/>
        </w:rPr>
        <w:t>nécessaires pour pouvoir exercer ses droits en tant que patient</w:t>
      </w:r>
      <w:r>
        <w:t xml:space="preserve"> et opérer ses propres choix en matière de santé, y compris des choix qui ne seraient pas ceux prônés par le prestataire de soin.</w:t>
      </w:r>
    </w:p>
    <w:p w14:paraId="6A81E375" w14:textId="08F73D6E" w:rsidR="009A1B14" w:rsidRDefault="009A1B14" w:rsidP="009A1B14">
      <w:pPr>
        <w:pStyle w:val="Corpsdetexte"/>
        <w:spacing w:before="1"/>
        <w:jc w:val="both"/>
      </w:pPr>
      <w:r>
        <w:t>Les situations à risque, qui mettent en péril la littératie en soins de santé, sont :</w:t>
      </w:r>
    </w:p>
    <w:p w14:paraId="5DCBE769" w14:textId="2E92B22B" w:rsidR="009A1B14" w:rsidRDefault="009A1B14" w:rsidP="009A1B14">
      <w:pPr>
        <w:pStyle w:val="Corpsdetexte"/>
        <w:numPr>
          <w:ilvl w:val="0"/>
          <w:numId w:val="32"/>
        </w:numPr>
        <w:spacing w:before="1"/>
        <w:jc w:val="both"/>
      </w:pPr>
      <w:r>
        <w:t>L’éloignement de l’information</w:t>
      </w:r>
    </w:p>
    <w:p w14:paraId="7A9E2440" w14:textId="185D2DF7" w:rsidR="009A1B14" w:rsidRDefault="009A1B14" w:rsidP="009A1B14">
      <w:pPr>
        <w:pStyle w:val="Corpsdetexte"/>
        <w:numPr>
          <w:ilvl w:val="0"/>
          <w:numId w:val="32"/>
        </w:numPr>
        <w:spacing w:before="1"/>
        <w:jc w:val="both"/>
      </w:pPr>
      <w:r>
        <w:t>L’absence de réseau d’information</w:t>
      </w:r>
    </w:p>
    <w:p w14:paraId="5CEBC4B3" w14:textId="00C701DC" w:rsidR="009A1B14" w:rsidRDefault="009A1B14" w:rsidP="009A1B14">
      <w:pPr>
        <w:pStyle w:val="Corpsdetexte"/>
        <w:numPr>
          <w:ilvl w:val="0"/>
          <w:numId w:val="32"/>
        </w:numPr>
        <w:spacing w:before="1"/>
        <w:jc w:val="both"/>
      </w:pPr>
      <w:r>
        <w:t>La fracture numérique</w:t>
      </w:r>
    </w:p>
    <w:p w14:paraId="0AF65CF1" w14:textId="2DD7E23C" w:rsidR="009A1B14" w:rsidRDefault="009A1B14" w:rsidP="009A1B14">
      <w:pPr>
        <w:pStyle w:val="Corpsdetexte"/>
        <w:numPr>
          <w:ilvl w:val="0"/>
          <w:numId w:val="32"/>
        </w:numPr>
        <w:spacing w:before="1"/>
        <w:jc w:val="both"/>
      </w:pPr>
      <w:r>
        <w:t>La perte de confiance vis-à-vis de l’information</w:t>
      </w:r>
    </w:p>
    <w:p w14:paraId="62D6712F" w14:textId="57C0FFC6" w:rsidR="00EC5962" w:rsidRDefault="00EC5962" w:rsidP="001F0707">
      <w:pPr>
        <w:pStyle w:val="Corpsdetexte"/>
        <w:spacing w:before="1"/>
        <w:jc w:val="both"/>
      </w:pPr>
      <w:r>
        <w:t xml:space="preserve">Il en résulte que l’émergence d’une médecine augmentée par l’intelligence artificielle impacte significativement une littératie en soins de santé déjà faible en Belgique. En effet, </w:t>
      </w:r>
      <w:r w:rsidRPr="00483489">
        <w:rPr>
          <w:b/>
          <w:bCs/>
        </w:rPr>
        <w:t>en modifiant le système des soins de santé, elle accentue les situations à risques</w:t>
      </w:r>
      <w:r>
        <w:t> : elle augmente l’opacité de l’information, elle amoindrit les compétences du réseau proche en réduisant le nombre de ceux qui peuvent fournir des explications, elle active la fracture numérique et met en danger la relation de confiance entre le patient et le prestataire de soins.</w:t>
      </w:r>
    </w:p>
    <w:p w14:paraId="0715C93A" w14:textId="4B26F28C" w:rsidR="001F0707" w:rsidRDefault="001F0707" w:rsidP="001F0707">
      <w:pPr>
        <w:pStyle w:val="Corpsdetexte"/>
        <w:spacing w:before="1"/>
        <w:jc w:val="both"/>
      </w:pPr>
      <w:r>
        <w:t xml:space="preserve">A ceci s’ajoute le fait que </w:t>
      </w:r>
      <w:r w:rsidRPr="001F0707">
        <w:rPr>
          <w:b/>
          <w:bCs/>
        </w:rPr>
        <w:t>les dispositifs d’IA ne sont pas toujours explicables</w:t>
      </w:r>
      <w:r>
        <w:t>, indépendamment des capacités du patient à comprendre</w:t>
      </w:r>
      <w:r w:rsidR="00D34FB8">
        <w:t xml:space="preserve"> et de la volonté du praticien à expliquer</w:t>
      </w:r>
      <w:r>
        <w:t>. En effet, certaines études montrent que les dispositifs les plus explicables ne sont pas les plus performants. Le principe d’explicabilité, cher à l’AI-</w:t>
      </w:r>
      <w:proofErr w:type="spellStart"/>
      <w:r>
        <w:t>Act</w:t>
      </w:r>
      <w:proofErr w:type="spellEnd"/>
      <w:r w:rsidR="00D34FB8">
        <w:t>,</w:t>
      </w:r>
      <w:r>
        <w:t xml:space="preserve"> et la performance ne vont pas forcément de pair tant l’output médical dérive de systèmes complexes. Qu’en est-il alors, dans ce contexte, du droit du patient à recevoir des explications et à être éclairé dans les décisions qu’il doit prendre concernant sa santé ?</w:t>
      </w:r>
    </w:p>
    <w:p w14:paraId="1F10E3BD" w14:textId="619B9E5F" w:rsidR="00D70384" w:rsidRPr="000309B2" w:rsidRDefault="1EFC1404" w:rsidP="521AB255">
      <w:pPr>
        <w:pStyle w:val="Corpsdetexte"/>
        <w:spacing w:before="1"/>
        <w:jc w:val="both"/>
        <w:rPr>
          <w:highlight w:val="magenta"/>
          <w:rPrChange w:id="119" w:author="Duchenne Véronique" w:date="2025-08-13T09:12:00Z">
            <w:rPr/>
          </w:rPrChange>
        </w:rPr>
      </w:pPr>
      <w:r>
        <w:t xml:space="preserve">Pour le dire brièvement, </w:t>
      </w:r>
      <w:r w:rsidRPr="521AB255">
        <w:rPr>
          <w:b/>
          <w:bCs/>
        </w:rPr>
        <w:t>l’i</w:t>
      </w:r>
      <w:r w:rsidRPr="521AB255">
        <w:rPr>
          <w:b/>
          <w:bCs/>
          <w:highlight w:val="magenta"/>
          <w:rPrChange w:id="120" w:author="Duchenne Véronique" w:date="2025-08-13T09:12:00Z">
            <w:rPr>
              <w:b/>
              <w:bCs/>
            </w:rPr>
          </w:rPrChange>
        </w:rPr>
        <w:t xml:space="preserve">ntelligence artificielle rend la littératie en soins de santé </w:t>
      </w:r>
      <w:r w:rsidR="5AB22448" w:rsidRPr="521AB255">
        <w:rPr>
          <w:b/>
          <w:bCs/>
          <w:highlight w:val="magenta"/>
          <w:rPrChange w:id="121" w:author="Duchenne Véronique" w:date="2025-08-13T09:12:00Z">
            <w:rPr>
              <w:b/>
              <w:bCs/>
            </w:rPr>
          </w:rPrChange>
        </w:rPr>
        <w:t>des Belges encore plus</w:t>
      </w:r>
      <w:r w:rsidRPr="521AB255">
        <w:rPr>
          <w:b/>
          <w:bCs/>
          <w:highlight w:val="magenta"/>
          <w:rPrChange w:id="122" w:author="Duchenne Véronique" w:date="2025-08-13T09:12:00Z">
            <w:rPr>
              <w:b/>
              <w:bCs/>
            </w:rPr>
          </w:rPrChange>
        </w:rPr>
        <w:t xml:space="preserve"> inadéquate</w:t>
      </w:r>
      <w:r w:rsidR="5AB22448" w:rsidRPr="521AB255">
        <w:rPr>
          <w:b/>
          <w:bCs/>
          <w:highlight w:val="magenta"/>
          <w:rPrChange w:id="123" w:author="Duchenne Véronique" w:date="2025-08-13T09:12:00Z">
            <w:rPr>
              <w:b/>
              <w:bCs/>
            </w:rPr>
          </w:rPrChange>
        </w:rPr>
        <w:t xml:space="preserve"> qu’elle ne l’était déjà et, par voie de conséquence, met en péril les droits du patient</w:t>
      </w:r>
      <w:r w:rsidRPr="521AB255">
        <w:rPr>
          <w:highlight w:val="magenta"/>
          <w:rPrChange w:id="124" w:author="Duchenne Véronique" w:date="2025-08-13T09:12:00Z">
            <w:rPr/>
          </w:rPrChange>
        </w:rPr>
        <w:t>.</w:t>
      </w:r>
      <w:r>
        <w:t xml:space="preserve"> </w:t>
      </w:r>
    </w:p>
    <w:p w14:paraId="6DFDCB67" w14:textId="77777777" w:rsidR="001612DE" w:rsidRDefault="001612DE" w:rsidP="521AB255">
      <w:pPr>
        <w:pStyle w:val="Corpsdetexte"/>
        <w:spacing w:before="1"/>
        <w:rPr>
          <w:highlight w:val="magenta"/>
          <w:rPrChange w:id="125" w:author="Duchenne Véronique" w:date="2025-08-13T09:12:00Z">
            <w:rPr/>
          </w:rPrChange>
        </w:rPr>
      </w:pPr>
    </w:p>
    <w:p w14:paraId="5A813941" w14:textId="4A575BC4" w:rsidR="001612DE" w:rsidRPr="001612DE" w:rsidRDefault="001612DE" w:rsidP="001612DE">
      <w:pPr>
        <w:pStyle w:val="Corpsdetexte"/>
        <w:spacing w:before="1"/>
        <w:rPr>
          <w:b/>
          <w:bCs/>
          <w:u w:val="single"/>
        </w:rPr>
      </w:pPr>
      <w:r w:rsidRPr="001612DE">
        <w:rPr>
          <w:b/>
          <w:bCs/>
          <w:u w:val="single"/>
        </w:rPr>
        <w:t>L’enjeu des financements ou la question des moyens</w:t>
      </w:r>
    </w:p>
    <w:p w14:paraId="003BE427" w14:textId="77777777" w:rsidR="001612DE" w:rsidRDefault="001612DE" w:rsidP="001612DE">
      <w:pPr>
        <w:pStyle w:val="Corpsdetexte"/>
        <w:spacing w:before="1"/>
      </w:pPr>
    </w:p>
    <w:p w14:paraId="6C7F0DE2" w14:textId="7D887458" w:rsidR="00B43C19" w:rsidRDefault="00D34FB8" w:rsidP="00AF1F70">
      <w:pPr>
        <w:pStyle w:val="Corpsdetexte"/>
        <w:spacing w:before="1"/>
        <w:jc w:val="both"/>
      </w:pPr>
      <w:r>
        <w:t>En Belgique, l</w:t>
      </w:r>
      <w:r w:rsidR="00B43C19">
        <w:t xml:space="preserve">es financements possibles pour le développement d’IA en soins de santé sont </w:t>
      </w:r>
      <w:r w:rsidR="00934E59">
        <w:t xml:space="preserve">à la fois </w:t>
      </w:r>
      <w:r w:rsidR="00B43C19">
        <w:t>publi</w:t>
      </w:r>
      <w:r w:rsidR="00AF1F70">
        <w:t>c</w:t>
      </w:r>
      <w:r w:rsidR="00B43C19">
        <w:t>s et privés.</w:t>
      </w:r>
    </w:p>
    <w:p w14:paraId="5BA5FDB5" w14:textId="344B02B2" w:rsidR="00B43C19" w:rsidRDefault="00B43C19" w:rsidP="00AF1F70">
      <w:pPr>
        <w:pStyle w:val="Corpsdetexte"/>
        <w:spacing w:before="1"/>
        <w:jc w:val="both"/>
        <w:rPr>
          <w:lang w:val="fr-BE"/>
        </w:rPr>
      </w:pPr>
      <w:r w:rsidRPr="00934E59">
        <w:rPr>
          <w:b/>
          <w:bCs/>
        </w:rPr>
        <w:t>Du côté des pouvoirs publi</w:t>
      </w:r>
      <w:r w:rsidR="00AF1F70" w:rsidRPr="00934E59">
        <w:rPr>
          <w:b/>
          <w:bCs/>
        </w:rPr>
        <w:t>c</w:t>
      </w:r>
      <w:r w:rsidRPr="00934E59">
        <w:rPr>
          <w:b/>
          <w:bCs/>
        </w:rPr>
        <w:t>s</w:t>
      </w:r>
      <w:r>
        <w:t xml:space="preserve">, </w:t>
      </w:r>
      <w:r w:rsidR="00A24512">
        <w:t>l</w:t>
      </w:r>
      <w:r w:rsidRPr="0078458F">
        <w:rPr>
          <w:lang w:val="fr-BE"/>
        </w:rPr>
        <w:t xml:space="preserve">es financements </w:t>
      </w:r>
      <w:r w:rsidR="00934E59">
        <w:rPr>
          <w:lang w:val="fr-BE"/>
        </w:rPr>
        <w:t>sont</w:t>
      </w:r>
      <w:r w:rsidRPr="0078458F">
        <w:rPr>
          <w:lang w:val="fr-BE"/>
        </w:rPr>
        <w:t xml:space="preserve"> </w:t>
      </w:r>
      <w:r w:rsidR="00A24512">
        <w:rPr>
          <w:lang w:val="fr-BE"/>
        </w:rPr>
        <w:t>octroyés via</w:t>
      </w:r>
      <w:r w:rsidRPr="0078458F">
        <w:rPr>
          <w:lang w:val="fr-BE"/>
        </w:rPr>
        <w:t xml:space="preserve"> des </w:t>
      </w:r>
      <w:r w:rsidRPr="0078458F">
        <w:rPr>
          <w:b/>
          <w:bCs/>
          <w:lang w:val="fr-BE"/>
        </w:rPr>
        <w:t>appels à projets</w:t>
      </w:r>
      <w:r w:rsidRPr="0078458F">
        <w:rPr>
          <w:lang w:val="fr-BE"/>
        </w:rPr>
        <w:t>.</w:t>
      </w:r>
      <w:r w:rsidR="00A24512">
        <w:rPr>
          <w:lang w:val="fr-BE"/>
        </w:rPr>
        <w:t xml:space="preserve"> Avec la conséquence que ces projets</w:t>
      </w:r>
      <w:r w:rsidRPr="0078458F">
        <w:rPr>
          <w:lang w:val="fr-BE"/>
        </w:rPr>
        <w:t xml:space="preserve"> sont </w:t>
      </w:r>
      <w:r w:rsidRPr="0078458F">
        <w:rPr>
          <w:b/>
          <w:bCs/>
          <w:lang w:val="fr-BE"/>
        </w:rPr>
        <w:t>éparpillés</w:t>
      </w:r>
      <w:r w:rsidR="00A24512" w:rsidRPr="00AF1F70">
        <w:rPr>
          <w:lang w:val="fr-BE"/>
        </w:rPr>
        <w:t xml:space="preserve">. </w:t>
      </w:r>
      <w:r w:rsidR="00D85F8E">
        <w:rPr>
          <w:lang w:val="fr-BE"/>
        </w:rPr>
        <w:t>Le fait que la santé relève de différents niveaux de pouvoir en Belgique renforce encore cet éparpi</w:t>
      </w:r>
      <w:r w:rsidR="00D85F8E" w:rsidRPr="00AF1F70">
        <w:rPr>
          <w:lang w:val="fr-BE"/>
        </w:rPr>
        <w:t>l</w:t>
      </w:r>
      <w:r w:rsidR="00D85F8E" w:rsidRPr="0078458F">
        <w:rPr>
          <w:lang w:val="fr-BE"/>
        </w:rPr>
        <w:t>l</w:t>
      </w:r>
      <w:r w:rsidR="00D85F8E">
        <w:rPr>
          <w:lang w:val="fr-BE"/>
        </w:rPr>
        <w:t xml:space="preserve">ement. </w:t>
      </w:r>
      <w:r w:rsidR="00AF1F70" w:rsidRPr="0078458F">
        <w:rPr>
          <w:lang w:val="fr-BE"/>
        </w:rPr>
        <w:t xml:space="preserve"> </w:t>
      </w:r>
      <w:r w:rsidR="00D85F8E">
        <w:rPr>
          <w:lang w:val="fr-BE"/>
        </w:rPr>
        <w:t xml:space="preserve">Il </w:t>
      </w:r>
      <w:r w:rsidR="00AF1F70" w:rsidRPr="0078458F">
        <w:rPr>
          <w:lang w:val="fr-BE"/>
        </w:rPr>
        <w:t xml:space="preserve">n'y a </w:t>
      </w:r>
      <w:r w:rsidR="00AF1F70">
        <w:rPr>
          <w:lang w:val="fr-BE"/>
        </w:rPr>
        <w:t xml:space="preserve">donc </w:t>
      </w:r>
      <w:r w:rsidR="00AF1F70" w:rsidRPr="0078458F">
        <w:rPr>
          <w:lang w:val="fr-BE"/>
        </w:rPr>
        <w:t>pas de projet structurant pour l’ensemble de la Belgique.</w:t>
      </w:r>
      <w:r w:rsidR="00AF1F70">
        <w:rPr>
          <w:lang w:val="fr-BE"/>
        </w:rPr>
        <w:t xml:space="preserve"> </w:t>
      </w:r>
      <w:r w:rsidR="00AF1F70" w:rsidRPr="00AF1F70">
        <w:rPr>
          <w:lang w:val="fr-BE"/>
        </w:rPr>
        <w:t>Ensuite,</w:t>
      </w:r>
      <w:r w:rsidR="00AF1F70">
        <w:rPr>
          <w:b/>
          <w:bCs/>
          <w:lang w:val="fr-BE"/>
        </w:rPr>
        <w:t xml:space="preserve"> </w:t>
      </w:r>
      <w:r w:rsidR="00AF1F70">
        <w:rPr>
          <w:lang w:val="fr-BE"/>
        </w:rPr>
        <w:t>t</w:t>
      </w:r>
      <w:r w:rsidR="00AF1F70" w:rsidRPr="00332804">
        <w:rPr>
          <w:lang w:val="fr-BE"/>
        </w:rPr>
        <w:t xml:space="preserve">outes les aides aux entreprises qui font de la tech vont à des </w:t>
      </w:r>
      <w:r w:rsidR="00AF1F70" w:rsidRPr="00332804">
        <w:rPr>
          <w:b/>
          <w:bCs/>
          <w:lang w:val="fr-BE"/>
        </w:rPr>
        <w:t>modèles d’IA payants, privés, fermés</w:t>
      </w:r>
      <w:r w:rsidR="00AF1F70" w:rsidRPr="00332804">
        <w:rPr>
          <w:lang w:val="fr-BE"/>
        </w:rPr>
        <w:t>.</w:t>
      </w:r>
      <w:r w:rsidR="00AF1F70">
        <w:rPr>
          <w:lang w:val="fr-BE"/>
        </w:rPr>
        <w:t xml:space="preserve"> L’IA est </w:t>
      </w:r>
      <w:r w:rsidR="00934E59">
        <w:rPr>
          <w:lang w:val="fr-BE"/>
        </w:rPr>
        <w:t>par conséquent</w:t>
      </w:r>
      <w:r w:rsidR="00AF1F70">
        <w:rPr>
          <w:lang w:val="fr-BE"/>
        </w:rPr>
        <w:t xml:space="preserve"> aux mains </w:t>
      </w:r>
      <w:r w:rsidR="00AF1F70" w:rsidRPr="00AF1F70">
        <w:rPr>
          <w:lang w:val="fr-BE"/>
        </w:rPr>
        <w:t>d’</w:t>
      </w:r>
      <w:r w:rsidR="00AF1F70" w:rsidRPr="00AF1F70">
        <w:rPr>
          <w:b/>
          <w:bCs/>
          <w:lang w:val="fr-BE"/>
        </w:rPr>
        <w:t>intérêts financiers et commerciaux</w:t>
      </w:r>
      <w:r w:rsidR="00AF1F70">
        <w:rPr>
          <w:lang w:val="fr-BE"/>
        </w:rPr>
        <w:t xml:space="preserve">. </w:t>
      </w:r>
      <w:r w:rsidR="00A24512">
        <w:rPr>
          <w:lang w:val="fr-BE"/>
        </w:rPr>
        <w:t>E</w:t>
      </w:r>
      <w:r w:rsidR="00AF1F70">
        <w:rPr>
          <w:lang w:val="fr-BE"/>
        </w:rPr>
        <w:t xml:space="preserve">t </w:t>
      </w:r>
      <w:r w:rsidR="00A24512">
        <w:rPr>
          <w:lang w:val="fr-BE"/>
        </w:rPr>
        <w:t>nul ne sait si les projets-pilotes, ainsi lancés, pourront se poursuivre</w:t>
      </w:r>
      <w:r w:rsidR="004058D2">
        <w:rPr>
          <w:lang w:val="fr-BE"/>
        </w:rPr>
        <w:t xml:space="preserve">, ce qui hypothèque la </w:t>
      </w:r>
      <w:r w:rsidR="004058D2" w:rsidRPr="004058D2">
        <w:rPr>
          <w:b/>
          <w:bCs/>
          <w:lang w:val="fr-BE"/>
        </w:rPr>
        <w:t>continuité des parcours de soins basés sur l’IA</w:t>
      </w:r>
      <w:r w:rsidR="004058D2">
        <w:rPr>
          <w:lang w:val="fr-BE"/>
        </w:rPr>
        <w:t>.</w:t>
      </w:r>
      <w:r w:rsidR="00AF1F70">
        <w:rPr>
          <w:lang w:val="fr-BE"/>
        </w:rPr>
        <w:t xml:space="preserve"> </w:t>
      </w:r>
    </w:p>
    <w:p w14:paraId="0A02F0D5" w14:textId="5AAECF10" w:rsidR="00B43C19" w:rsidRDefault="00A24512" w:rsidP="00AF1F70">
      <w:pPr>
        <w:pStyle w:val="Corpsdetexte"/>
        <w:spacing w:before="1"/>
        <w:jc w:val="both"/>
        <w:rPr>
          <w:lang w:val="fr-BE"/>
        </w:rPr>
      </w:pPr>
      <w:r w:rsidRPr="00934E59">
        <w:rPr>
          <w:b/>
          <w:bCs/>
          <w:lang w:val="fr-BE"/>
        </w:rPr>
        <w:t>Du côté du privé</w:t>
      </w:r>
      <w:r>
        <w:rPr>
          <w:lang w:val="fr-BE"/>
        </w:rPr>
        <w:t>, l</w:t>
      </w:r>
      <w:r w:rsidR="00B43C19" w:rsidRPr="004B74E9">
        <w:rPr>
          <w:b/>
          <w:bCs/>
          <w:lang w:val="fr-BE"/>
        </w:rPr>
        <w:t xml:space="preserve">e secteur pharmaceutique </w:t>
      </w:r>
      <w:r>
        <w:rPr>
          <w:b/>
          <w:bCs/>
          <w:lang w:val="fr-BE"/>
        </w:rPr>
        <w:t>est un acteur important</w:t>
      </w:r>
      <w:r w:rsidR="00B43C19" w:rsidRPr="004B74E9">
        <w:rPr>
          <w:b/>
          <w:bCs/>
          <w:lang w:val="fr-BE"/>
        </w:rPr>
        <w:t xml:space="preserve"> dans </w:t>
      </w:r>
      <w:r>
        <w:rPr>
          <w:b/>
          <w:bCs/>
          <w:lang w:val="fr-BE"/>
        </w:rPr>
        <w:t xml:space="preserve">le développement de </w:t>
      </w:r>
      <w:r w:rsidR="00B43C19" w:rsidRPr="004B74E9">
        <w:rPr>
          <w:b/>
          <w:bCs/>
          <w:lang w:val="fr-BE"/>
        </w:rPr>
        <w:t>la santé digitale</w:t>
      </w:r>
      <w:r w:rsidR="00B43C19" w:rsidRPr="00547B7D">
        <w:rPr>
          <w:lang w:val="fr-BE"/>
        </w:rPr>
        <w:t xml:space="preserve">. </w:t>
      </w:r>
      <w:r>
        <w:rPr>
          <w:lang w:val="fr-BE"/>
        </w:rPr>
        <w:t>En effet, l</w:t>
      </w:r>
      <w:r w:rsidR="00D34FB8">
        <w:rPr>
          <w:lang w:val="fr-BE"/>
        </w:rPr>
        <w:t>’</w:t>
      </w:r>
      <w:r>
        <w:rPr>
          <w:lang w:val="fr-BE"/>
        </w:rPr>
        <w:t xml:space="preserve">industrie pharmaceutique </w:t>
      </w:r>
      <w:r w:rsidR="00D34FB8">
        <w:rPr>
          <w:lang w:val="fr-BE"/>
        </w:rPr>
        <w:t>es</w:t>
      </w:r>
      <w:r>
        <w:rPr>
          <w:lang w:val="fr-BE"/>
        </w:rPr>
        <w:t>t</w:t>
      </w:r>
      <w:r w:rsidR="00B43C19" w:rsidRPr="00547B7D">
        <w:rPr>
          <w:lang w:val="fr-BE"/>
        </w:rPr>
        <w:t xml:space="preserve"> intéressé</w:t>
      </w:r>
      <w:r>
        <w:rPr>
          <w:lang w:val="fr-BE"/>
        </w:rPr>
        <w:t>e</w:t>
      </w:r>
      <w:r w:rsidR="00B43C19" w:rsidRPr="00547B7D">
        <w:rPr>
          <w:lang w:val="fr-BE"/>
        </w:rPr>
        <w:t xml:space="preserve"> par </w:t>
      </w:r>
      <w:r>
        <w:rPr>
          <w:lang w:val="fr-BE"/>
        </w:rPr>
        <w:t>l</w:t>
      </w:r>
      <w:r w:rsidR="00B43C19" w:rsidRPr="00547B7D">
        <w:rPr>
          <w:lang w:val="fr-BE"/>
        </w:rPr>
        <w:t>es données qui s</w:t>
      </w:r>
      <w:r>
        <w:rPr>
          <w:lang w:val="fr-BE"/>
        </w:rPr>
        <w:t>e trouvent</w:t>
      </w:r>
      <w:r w:rsidR="00B43C19" w:rsidRPr="00547B7D">
        <w:rPr>
          <w:lang w:val="fr-BE"/>
        </w:rPr>
        <w:t xml:space="preserve"> à l’hôpital. </w:t>
      </w:r>
      <w:r>
        <w:rPr>
          <w:lang w:val="fr-BE"/>
        </w:rPr>
        <w:t xml:space="preserve">Et l’hôpital, </w:t>
      </w:r>
      <w:r w:rsidR="00934E59">
        <w:rPr>
          <w:lang w:val="fr-BE"/>
        </w:rPr>
        <w:t>pour sa part</w:t>
      </w:r>
      <w:r>
        <w:rPr>
          <w:lang w:val="fr-BE"/>
        </w:rPr>
        <w:t xml:space="preserve">, cherche à s’outiller en dispositifs d’IA médicaux. De là naît une </w:t>
      </w:r>
      <w:r w:rsidRPr="00934E59">
        <w:rPr>
          <w:b/>
          <w:bCs/>
          <w:lang w:val="fr-BE"/>
        </w:rPr>
        <w:t>collaboration qui va permettre de satisfaire les deux parties</w:t>
      </w:r>
      <w:r>
        <w:rPr>
          <w:lang w:val="fr-BE"/>
        </w:rPr>
        <w:t xml:space="preserve"> : l’industrie pharmaceutique </w:t>
      </w:r>
      <w:r w:rsidR="00B43C19" w:rsidRPr="00547B7D">
        <w:rPr>
          <w:lang w:val="fr-BE"/>
        </w:rPr>
        <w:t>propose un financement à l’hôpital pour une solution</w:t>
      </w:r>
      <w:r>
        <w:rPr>
          <w:lang w:val="fr-BE"/>
        </w:rPr>
        <w:t xml:space="preserve"> IA qui permettra de</w:t>
      </w:r>
      <w:r w:rsidR="00B43C19" w:rsidRPr="00547B7D">
        <w:rPr>
          <w:lang w:val="fr-BE"/>
        </w:rPr>
        <w:t xml:space="preserve"> mieux soigner les patients et </w:t>
      </w:r>
      <w:r>
        <w:rPr>
          <w:lang w:val="fr-BE"/>
        </w:rPr>
        <w:t xml:space="preserve">qui passera par la </w:t>
      </w:r>
      <w:r w:rsidR="00B43C19" w:rsidRPr="00547B7D">
        <w:rPr>
          <w:lang w:val="fr-BE"/>
        </w:rPr>
        <w:t xml:space="preserve">collecte </w:t>
      </w:r>
      <w:r>
        <w:rPr>
          <w:lang w:val="fr-BE"/>
        </w:rPr>
        <w:t>d</w:t>
      </w:r>
      <w:r w:rsidR="00B43C19" w:rsidRPr="00547B7D">
        <w:rPr>
          <w:lang w:val="fr-BE"/>
        </w:rPr>
        <w:t xml:space="preserve">es données </w:t>
      </w:r>
      <w:r>
        <w:rPr>
          <w:lang w:val="fr-BE"/>
        </w:rPr>
        <w:t>au profit de</w:t>
      </w:r>
      <w:r w:rsidR="00B43C19" w:rsidRPr="00547B7D">
        <w:rPr>
          <w:lang w:val="fr-BE"/>
        </w:rPr>
        <w:t xml:space="preserve"> la firme pharmaceutique. </w:t>
      </w:r>
      <w:r w:rsidR="00B43C19" w:rsidRPr="00AF1F70">
        <w:rPr>
          <w:lang w:val="fr-BE"/>
        </w:rPr>
        <w:t>Mais que se passe-t-il après ?</w:t>
      </w:r>
      <w:r w:rsidR="00B43C19" w:rsidRPr="00547B7D">
        <w:rPr>
          <w:lang w:val="fr-BE"/>
        </w:rPr>
        <w:t xml:space="preserve"> L</w:t>
      </w:r>
      <w:r>
        <w:rPr>
          <w:lang w:val="fr-BE"/>
        </w:rPr>
        <w:t>orsque l</w:t>
      </w:r>
      <w:r w:rsidR="00B43C19" w:rsidRPr="00547B7D">
        <w:rPr>
          <w:lang w:val="fr-BE"/>
        </w:rPr>
        <w:t xml:space="preserve">a firme pharmaceutique </w:t>
      </w:r>
      <w:r>
        <w:rPr>
          <w:lang w:val="fr-BE"/>
        </w:rPr>
        <w:t>possède</w:t>
      </w:r>
      <w:r w:rsidR="00B43C19" w:rsidRPr="00547B7D">
        <w:rPr>
          <w:lang w:val="fr-BE"/>
        </w:rPr>
        <w:t xml:space="preserve"> </w:t>
      </w:r>
      <w:r>
        <w:rPr>
          <w:lang w:val="fr-BE"/>
        </w:rPr>
        <w:t>l</w:t>
      </w:r>
      <w:r w:rsidR="00B43C19" w:rsidRPr="00547B7D">
        <w:rPr>
          <w:lang w:val="fr-BE"/>
        </w:rPr>
        <w:t xml:space="preserve">es données </w:t>
      </w:r>
      <w:r>
        <w:rPr>
          <w:lang w:val="fr-BE"/>
        </w:rPr>
        <w:t xml:space="preserve">dont elle a besoin, </w:t>
      </w:r>
      <w:r w:rsidR="00B43C19" w:rsidRPr="00AF1F70">
        <w:rPr>
          <w:b/>
          <w:bCs/>
          <w:lang w:val="fr-BE"/>
        </w:rPr>
        <w:t xml:space="preserve">le financement </w:t>
      </w:r>
      <w:r w:rsidRPr="00AF1F70">
        <w:rPr>
          <w:b/>
          <w:bCs/>
          <w:lang w:val="fr-BE"/>
        </w:rPr>
        <w:t>s’interrompt</w:t>
      </w:r>
      <w:r w:rsidR="00B43C19" w:rsidRPr="00547B7D">
        <w:rPr>
          <w:lang w:val="fr-BE"/>
        </w:rPr>
        <w:t xml:space="preserve">. </w:t>
      </w:r>
      <w:r>
        <w:rPr>
          <w:lang w:val="fr-BE"/>
        </w:rPr>
        <w:t>A charge de</w:t>
      </w:r>
      <w:r w:rsidR="00B43C19" w:rsidRPr="00547B7D">
        <w:rPr>
          <w:lang w:val="fr-BE"/>
        </w:rPr>
        <w:t xml:space="preserve"> l’hôpital</w:t>
      </w:r>
      <w:r>
        <w:rPr>
          <w:lang w:val="fr-BE"/>
        </w:rPr>
        <w:t xml:space="preserve"> de </w:t>
      </w:r>
      <w:r w:rsidR="00B43C19" w:rsidRPr="00547B7D">
        <w:rPr>
          <w:lang w:val="fr-BE"/>
        </w:rPr>
        <w:t>continue</w:t>
      </w:r>
      <w:r>
        <w:rPr>
          <w:lang w:val="fr-BE"/>
        </w:rPr>
        <w:t>r</w:t>
      </w:r>
      <w:r w:rsidR="00B43C19" w:rsidRPr="00547B7D">
        <w:rPr>
          <w:lang w:val="fr-BE"/>
        </w:rPr>
        <w:t xml:space="preserve"> à financer l’outil</w:t>
      </w:r>
      <w:r>
        <w:rPr>
          <w:lang w:val="fr-BE"/>
        </w:rPr>
        <w:t xml:space="preserve"> ou </w:t>
      </w:r>
      <w:r w:rsidR="00AF1F70">
        <w:rPr>
          <w:lang w:val="fr-BE"/>
        </w:rPr>
        <w:t>d’</w:t>
      </w:r>
      <w:r>
        <w:rPr>
          <w:lang w:val="fr-BE"/>
        </w:rPr>
        <w:t>interrompre</w:t>
      </w:r>
      <w:r w:rsidR="00B43C19" w:rsidRPr="00547B7D">
        <w:rPr>
          <w:lang w:val="fr-BE"/>
        </w:rPr>
        <w:t xml:space="preserve"> le processus de soins.</w:t>
      </w:r>
      <w:r>
        <w:rPr>
          <w:lang w:val="fr-BE"/>
        </w:rPr>
        <w:t xml:space="preserve"> Ce système joue </w:t>
      </w:r>
      <w:r w:rsidRPr="00AF1F70">
        <w:rPr>
          <w:b/>
          <w:bCs/>
          <w:lang w:val="fr-BE"/>
        </w:rPr>
        <w:t>au détriment du patient</w:t>
      </w:r>
      <w:r>
        <w:rPr>
          <w:lang w:val="fr-BE"/>
        </w:rPr>
        <w:t xml:space="preserve"> </w:t>
      </w:r>
      <w:r w:rsidRPr="0078458F">
        <w:rPr>
          <w:lang w:val="fr-BE"/>
        </w:rPr>
        <w:t xml:space="preserve">qui </w:t>
      </w:r>
      <w:r w:rsidR="004058D2">
        <w:rPr>
          <w:lang w:val="fr-BE"/>
        </w:rPr>
        <w:t xml:space="preserve">là aussi </w:t>
      </w:r>
      <w:r w:rsidRPr="0078458F">
        <w:rPr>
          <w:lang w:val="fr-BE"/>
        </w:rPr>
        <w:t>aur</w:t>
      </w:r>
      <w:r>
        <w:rPr>
          <w:lang w:val="fr-BE"/>
        </w:rPr>
        <w:t>a</w:t>
      </w:r>
      <w:r w:rsidRPr="0078458F">
        <w:rPr>
          <w:lang w:val="fr-BE"/>
        </w:rPr>
        <w:t xml:space="preserve"> bénéficié </w:t>
      </w:r>
      <w:r w:rsidR="00934E59">
        <w:rPr>
          <w:lang w:val="fr-BE"/>
        </w:rPr>
        <w:t xml:space="preserve">un temps </w:t>
      </w:r>
      <w:r>
        <w:rPr>
          <w:lang w:val="fr-BE"/>
        </w:rPr>
        <w:t>d’un trajet de soin</w:t>
      </w:r>
      <w:r w:rsidR="004058D2">
        <w:rPr>
          <w:lang w:val="fr-BE"/>
        </w:rPr>
        <w:t>s</w:t>
      </w:r>
      <w:r>
        <w:rPr>
          <w:lang w:val="fr-BE"/>
        </w:rPr>
        <w:t xml:space="preserve"> ultraperformant, lequel aura éventuellement amélioré s</w:t>
      </w:r>
      <w:r w:rsidRPr="0078458F">
        <w:rPr>
          <w:lang w:val="fr-BE"/>
        </w:rPr>
        <w:t>a qualité de vie</w:t>
      </w:r>
      <w:r>
        <w:rPr>
          <w:lang w:val="fr-BE"/>
        </w:rPr>
        <w:t xml:space="preserve"> mais qui s’interrompra faute de financements disponibles pour </w:t>
      </w:r>
      <w:r w:rsidR="00AF1F70">
        <w:rPr>
          <w:lang w:val="fr-BE"/>
        </w:rPr>
        <w:t xml:space="preserve">se </w:t>
      </w:r>
      <w:r>
        <w:rPr>
          <w:lang w:val="fr-BE"/>
        </w:rPr>
        <w:t xml:space="preserve">poursuivre. </w:t>
      </w:r>
    </w:p>
    <w:p w14:paraId="1381DDA4" w14:textId="79D2682C" w:rsidR="005D46D4" w:rsidRDefault="005D46D4" w:rsidP="00AF1F70">
      <w:pPr>
        <w:pStyle w:val="Corpsdetexte"/>
        <w:spacing w:before="1"/>
        <w:jc w:val="both"/>
        <w:rPr>
          <w:lang w:val="fr-BE"/>
        </w:rPr>
      </w:pPr>
      <w:r>
        <w:t xml:space="preserve">La situation des hôpitaux face au développement d’une « médecine augmentée » est en effet </w:t>
      </w:r>
      <w:r w:rsidRPr="00C71148">
        <w:rPr>
          <w:b/>
          <w:bCs/>
        </w:rPr>
        <w:t>financièrement tendue</w:t>
      </w:r>
      <w:r>
        <w:t xml:space="preserve">. Les obligations en matière d’IA qui s’appliquent à eux sont multiples : tenir à jour un registre d’IA, évaluer et gérer les risques, mettre en conformité, former le personnel, assurer un suivi et soumettre les systèmes d’IA à des audits. De nouvelles fonctions doivent être implémentées : les hôpitaux </w:t>
      </w:r>
      <w:r>
        <w:lastRenderedPageBreak/>
        <w:t xml:space="preserve">doivent se doter d’un </w:t>
      </w:r>
      <w:r w:rsidRPr="00F074F5">
        <w:rPr>
          <w:i/>
          <w:iCs/>
          <w:spacing w:val="-10"/>
          <w:lang w:val="fr-BE"/>
        </w:rPr>
        <w:t xml:space="preserve">Data Protection </w:t>
      </w:r>
      <w:proofErr w:type="spellStart"/>
      <w:r w:rsidRPr="00F074F5">
        <w:rPr>
          <w:i/>
          <w:iCs/>
          <w:spacing w:val="-10"/>
          <w:lang w:val="fr-BE"/>
        </w:rPr>
        <w:t>Officer</w:t>
      </w:r>
      <w:proofErr w:type="spellEnd"/>
      <w:r w:rsidRPr="008F56E0">
        <w:rPr>
          <w:spacing w:val="-10"/>
          <w:lang w:val="fr-BE"/>
        </w:rPr>
        <w:t xml:space="preserve"> </w:t>
      </w:r>
      <w:r>
        <w:rPr>
          <w:spacing w:val="-10"/>
          <w:lang w:val="fr-BE"/>
        </w:rPr>
        <w:t xml:space="preserve">(DPO) et d’un </w:t>
      </w:r>
      <w:r w:rsidRPr="005D46D4">
        <w:rPr>
          <w:i/>
          <w:iCs/>
          <w:spacing w:val="-10"/>
          <w:lang w:val="fr-BE"/>
        </w:rPr>
        <w:t xml:space="preserve">Chief Information Security </w:t>
      </w:r>
      <w:proofErr w:type="spellStart"/>
      <w:r w:rsidRPr="005D46D4">
        <w:rPr>
          <w:i/>
          <w:iCs/>
          <w:spacing w:val="-10"/>
          <w:lang w:val="fr-BE"/>
        </w:rPr>
        <w:t>Officer</w:t>
      </w:r>
      <w:proofErr w:type="spellEnd"/>
      <w:r w:rsidRPr="005D46D4">
        <w:rPr>
          <w:spacing w:val="-10"/>
          <w:lang w:val="fr-BE"/>
        </w:rPr>
        <w:t xml:space="preserve"> (CISO)</w:t>
      </w:r>
      <w:r>
        <w:rPr>
          <w:spacing w:val="-10"/>
          <w:lang w:val="fr-BE"/>
        </w:rPr>
        <w:t>.</w:t>
      </w:r>
      <w:r w:rsidRPr="005D46D4">
        <w:rPr>
          <w:spacing w:val="-10"/>
          <w:lang w:val="fr-BE"/>
        </w:rPr>
        <w:t xml:space="preserve"> </w:t>
      </w:r>
      <w:r w:rsidRPr="00C71148">
        <w:rPr>
          <w:b/>
          <w:bCs/>
        </w:rPr>
        <w:t>La charge contraignante augmente et ne fait l’objet d’aucun financement supplémentaire</w:t>
      </w:r>
      <w:r>
        <w:t>.</w:t>
      </w:r>
      <w:r w:rsidR="00E0144E">
        <w:t xml:space="preserve"> </w:t>
      </w:r>
      <w:r w:rsidR="00917710">
        <w:t>A terme,</w:t>
      </w:r>
      <w:r w:rsidR="00E0144E">
        <w:t xml:space="preserve"> la </w:t>
      </w:r>
      <w:r w:rsidR="00E0144E" w:rsidRPr="00E0144E">
        <w:rPr>
          <w:b/>
          <w:bCs/>
        </w:rPr>
        <w:t>commercialisation à grande échelle</w:t>
      </w:r>
      <w:r w:rsidR="00E0144E">
        <w:t xml:space="preserve"> </w:t>
      </w:r>
      <w:r w:rsidR="00F81716">
        <w:t xml:space="preserve">par les hôpitaux </w:t>
      </w:r>
      <w:r w:rsidR="00E0144E">
        <w:t>des données de santé des patients </w:t>
      </w:r>
      <w:r w:rsidR="00917710">
        <w:t xml:space="preserve">pourrait devenir une solution très tentante. Quoi qu’il en soit, </w:t>
      </w:r>
      <w:r w:rsidR="00917710" w:rsidRPr="00917710">
        <w:rPr>
          <w:b/>
          <w:bCs/>
        </w:rPr>
        <w:t>la relation de soin n’est désormais plus bilatérale, il y a d</w:t>
      </w:r>
      <w:r w:rsidR="00A72746">
        <w:rPr>
          <w:b/>
          <w:bCs/>
        </w:rPr>
        <w:t>orénavant</w:t>
      </w:r>
      <w:r w:rsidR="00917710" w:rsidRPr="00917710">
        <w:rPr>
          <w:b/>
          <w:bCs/>
        </w:rPr>
        <w:t xml:space="preserve"> 3 partenaires en présence : le prestataire de soin, le patient et l’entreprise commerciale</w:t>
      </w:r>
      <w:r w:rsidR="00917710">
        <w:t xml:space="preserve"> qui a accès aux données de santé et à l’évolution de santé des patients. Cette nouvelle configuration de la relation de soin </w:t>
      </w:r>
      <w:r w:rsidR="00917710" w:rsidRPr="00917710">
        <w:rPr>
          <w:b/>
          <w:bCs/>
        </w:rPr>
        <w:t>altère l’esprit de la loi du 6 février 2024 sur les droits du patient</w:t>
      </w:r>
      <w:r w:rsidR="00917710">
        <w:t xml:space="preserve"> visant à instaurer une relation de collaboration et de dialogue entre patient et soignant. </w:t>
      </w:r>
    </w:p>
    <w:p w14:paraId="1CB1A643" w14:textId="0C7C4E44" w:rsidR="00B43C19" w:rsidRDefault="6935D1B5" w:rsidP="00934E59">
      <w:pPr>
        <w:pStyle w:val="Corpsdetexte"/>
        <w:spacing w:before="1"/>
        <w:jc w:val="both"/>
      </w:pPr>
      <w:r w:rsidRPr="521AB255">
        <w:rPr>
          <w:lang w:val="fr-BE"/>
        </w:rPr>
        <w:t>Plus généralement, l’organisation</w:t>
      </w:r>
      <w:r w:rsidR="217E3D27" w:rsidRPr="521AB255">
        <w:rPr>
          <w:lang w:val="fr-BE"/>
        </w:rPr>
        <w:t xml:space="preserve"> du développement des IA médicales en Belgique interpelle. D’une part, des financements publics, c’est-à-dire l’argent du citoyen, sont accordés, à hauteur de millions d’euros, à des entreprises pour développer </w:t>
      </w:r>
      <w:r w:rsidR="217E3D27" w:rsidRPr="521AB255">
        <w:rPr>
          <w:b/>
          <w:bCs/>
          <w:lang w:val="fr-BE"/>
        </w:rPr>
        <w:t xml:space="preserve">des solutions qui seront ensuite payées par le </w:t>
      </w:r>
      <w:r w:rsidR="2654C677" w:rsidRPr="521AB255">
        <w:rPr>
          <w:b/>
          <w:bCs/>
          <w:lang w:val="fr-BE"/>
        </w:rPr>
        <w:t>patient</w:t>
      </w:r>
      <w:r w:rsidR="217E3D27" w:rsidRPr="521AB255">
        <w:rPr>
          <w:lang w:val="fr-BE"/>
        </w:rPr>
        <w:t>.</w:t>
      </w:r>
      <w:r w:rsidR="2654C677" w:rsidRPr="521AB255">
        <w:rPr>
          <w:lang w:val="fr-BE"/>
        </w:rPr>
        <w:t xml:space="preserve"> D’autre part, l</w:t>
      </w:r>
      <w:r w:rsidR="6509715B" w:rsidRPr="521AB255">
        <w:rPr>
          <w:b/>
          <w:bCs/>
          <w:lang w:val="fr-BE"/>
        </w:rPr>
        <w:t>es données de santé collectées auprès du patient ont une valeur monétaire</w:t>
      </w:r>
      <w:r w:rsidR="2654C677" w:rsidRPr="521AB255">
        <w:rPr>
          <w:lang w:val="fr-BE"/>
        </w:rPr>
        <w:t>, parfois</w:t>
      </w:r>
      <w:r w:rsidR="2654C677" w:rsidRPr="521AB255">
        <w:rPr>
          <w:b/>
          <w:bCs/>
          <w:lang w:val="fr-BE"/>
        </w:rPr>
        <w:t xml:space="preserve"> </w:t>
      </w:r>
      <w:r w:rsidR="6509715B" w:rsidRPr="521AB255">
        <w:rPr>
          <w:lang w:val="fr-BE"/>
        </w:rPr>
        <w:t>exorbitant</w:t>
      </w:r>
      <w:r w:rsidR="2654C677" w:rsidRPr="521AB255">
        <w:rPr>
          <w:lang w:val="fr-BE"/>
        </w:rPr>
        <w:t>e</w:t>
      </w:r>
      <w:r w:rsidR="6509715B" w:rsidRPr="521AB255">
        <w:rPr>
          <w:lang w:val="fr-BE"/>
        </w:rPr>
        <w:t xml:space="preserve"> parce que la valeur que l’on peut générer avec ces données est énorme.</w:t>
      </w:r>
      <w:r w:rsidR="2654C677" w:rsidRPr="521AB255">
        <w:rPr>
          <w:lang w:val="fr-BE"/>
        </w:rPr>
        <w:t xml:space="preserve"> En définitive, </w:t>
      </w:r>
      <w:r w:rsidR="2654C677" w:rsidRPr="521AB255">
        <w:rPr>
          <w:b/>
          <w:bCs/>
          <w:lang w:val="fr-BE"/>
        </w:rPr>
        <w:t>le citoyen paie trois fois des systèmes de soin</w:t>
      </w:r>
      <w:r w:rsidR="482C4FA4" w:rsidRPr="521AB255">
        <w:rPr>
          <w:b/>
          <w:bCs/>
          <w:lang w:val="fr-BE"/>
        </w:rPr>
        <w:t> :</w:t>
      </w:r>
      <w:r w:rsidR="2654C677" w:rsidRPr="521AB255">
        <w:rPr>
          <w:lang w:val="fr-BE"/>
        </w:rPr>
        <w:t xml:space="preserve"> </w:t>
      </w:r>
      <w:r w:rsidR="2654C677" w:rsidRPr="521AB255">
        <w:rPr>
          <w:b/>
          <w:bCs/>
          <w:lang w:val="fr-BE"/>
        </w:rPr>
        <w:t>avec ses données, avec ses impôts et avec ses deniers propres</w:t>
      </w:r>
      <w:r w:rsidR="2654C677" w:rsidRPr="521AB255">
        <w:rPr>
          <w:lang w:val="fr-BE"/>
        </w:rPr>
        <w:t xml:space="preserve"> lorsqu’il devient </w:t>
      </w:r>
      <w:r w:rsidR="05F990B7" w:rsidRPr="521AB255">
        <w:rPr>
          <w:lang w:val="fr-BE"/>
        </w:rPr>
        <w:t>patient</w:t>
      </w:r>
      <w:r w:rsidR="2654C677" w:rsidRPr="521AB255">
        <w:rPr>
          <w:lang w:val="fr-BE"/>
        </w:rPr>
        <w:t xml:space="preserve"> du processus de soin. A</w:t>
      </w:r>
      <w:r w:rsidR="10E6014B" w:rsidRPr="521AB255">
        <w:rPr>
          <w:lang w:val="fr-BE"/>
        </w:rPr>
        <w:t xml:space="preserve">lors que </w:t>
      </w:r>
      <w:r w:rsidR="10E6014B" w:rsidRPr="521AB255">
        <w:rPr>
          <w:highlight w:val="magenta"/>
          <w:lang w:val="fr-BE"/>
          <w:rPrChange w:id="126" w:author="Duchenne Véronique" w:date="2025-08-13T09:13:00Z">
            <w:rPr>
              <w:lang w:val="fr-BE"/>
            </w:rPr>
          </w:rPrChange>
        </w:rPr>
        <w:t>les retombées financières pour les producteurs d’IA sont énormes</w:t>
      </w:r>
      <w:r w:rsidR="10E6014B" w:rsidRPr="521AB255">
        <w:rPr>
          <w:lang w:val="fr-BE"/>
        </w:rPr>
        <w:t xml:space="preserve">, </w:t>
      </w:r>
      <w:r w:rsidR="2654C677" w:rsidRPr="521AB255">
        <w:rPr>
          <w:lang w:val="fr-BE"/>
        </w:rPr>
        <w:t>le retour pour le citoyen de ces investissements</w:t>
      </w:r>
      <w:r w:rsidR="10E6014B" w:rsidRPr="521AB255">
        <w:rPr>
          <w:lang w:val="fr-BE"/>
        </w:rPr>
        <w:t xml:space="preserve"> importants</w:t>
      </w:r>
      <w:r w:rsidR="2654C677" w:rsidRPr="521AB255">
        <w:rPr>
          <w:lang w:val="fr-BE"/>
        </w:rPr>
        <w:t xml:space="preserve">, qui se font en son nom, reste mince : en Belgique, </w:t>
      </w:r>
      <w:r w:rsidR="2654C677" w:rsidRPr="521AB255">
        <w:rPr>
          <w:b/>
          <w:bCs/>
          <w:lang w:val="fr-BE"/>
        </w:rPr>
        <w:t xml:space="preserve">une seule application médicale est remboursée </w:t>
      </w:r>
      <w:r w:rsidR="2654C677" w:rsidRPr="521AB255">
        <w:rPr>
          <w:lang w:val="fr-BE"/>
        </w:rPr>
        <w:t xml:space="preserve">à l’heure actuelle, </w:t>
      </w:r>
      <w:r w:rsidR="2654C677" w:rsidRPr="521AB255">
        <w:rPr>
          <w:b/>
          <w:bCs/>
          <w:lang w:val="fr-BE"/>
        </w:rPr>
        <w:t>et à titre temporaire</w:t>
      </w:r>
      <w:r w:rsidR="2654C677" w:rsidRPr="521AB255">
        <w:rPr>
          <w:lang w:val="fr-BE"/>
        </w:rPr>
        <w:t>, faute d’un budget de remboursement pour les technologies digitales en santé</w:t>
      </w:r>
      <w:r w:rsidR="6509715B" w:rsidRPr="521AB255">
        <w:rPr>
          <w:lang w:val="fr-BE"/>
        </w:rPr>
        <w:t>.</w:t>
      </w:r>
      <w:r w:rsidR="10E6014B" w:rsidRPr="521AB255">
        <w:rPr>
          <w:lang w:val="fr-BE"/>
        </w:rPr>
        <w:t xml:space="preserve"> </w:t>
      </w:r>
    </w:p>
    <w:p w14:paraId="77E336CA" w14:textId="312BECD8" w:rsidR="006A0FA0" w:rsidRDefault="006A0FA0" w:rsidP="001612DE">
      <w:pPr>
        <w:pStyle w:val="Corpsdetexte"/>
        <w:spacing w:before="1"/>
      </w:pPr>
    </w:p>
    <w:p w14:paraId="33BE700A" w14:textId="13B8F5B6" w:rsidR="001612DE" w:rsidRPr="001612DE" w:rsidRDefault="001612DE" w:rsidP="001612DE">
      <w:pPr>
        <w:pStyle w:val="Corpsdetexte"/>
        <w:spacing w:before="1"/>
        <w:rPr>
          <w:b/>
          <w:bCs/>
          <w:u w:val="single"/>
        </w:rPr>
      </w:pPr>
      <w:r w:rsidRPr="001612DE">
        <w:rPr>
          <w:b/>
          <w:bCs/>
          <w:u w:val="single"/>
        </w:rPr>
        <w:t>L’enjeu de la gestion des données ou le besoin de sécurité</w:t>
      </w:r>
    </w:p>
    <w:p w14:paraId="50367800" w14:textId="77777777" w:rsidR="00C257E0" w:rsidRDefault="00C257E0">
      <w:pPr>
        <w:pStyle w:val="Corpsdetexte"/>
        <w:spacing w:before="1"/>
      </w:pPr>
    </w:p>
    <w:p w14:paraId="10FEAAD7" w14:textId="4C480449" w:rsidR="00D54BFE" w:rsidRDefault="004A088B" w:rsidP="002406CF">
      <w:pPr>
        <w:pStyle w:val="Corpsdetexte"/>
        <w:spacing w:before="1"/>
        <w:jc w:val="both"/>
      </w:pPr>
      <w:r>
        <w:t xml:space="preserve">Les </w:t>
      </w:r>
      <w:r w:rsidRPr="00FC2557">
        <w:rPr>
          <w:b/>
          <w:bCs/>
        </w:rPr>
        <w:t>banques de données à caractère personnel</w:t>
      </w:r>
      <w:r>
        <w:t xml:space="preserve"> sont rangées dans les </w:t>
      </w:r>
      <w:r w:rsidRPr="00275C47">
        <w:rPr>
          <w:b/>
          <w:bCs/>
        </w:rPr>
        <w:t>« risques élevés »</w:t>
      </w:r>
      <w:r>
        <w:t xml:space="preserve"> par l’AI-</w:t>
      </w:r>
      <w:proofErr w:type="spellStart"/>
      <w:r>
        <w:t>Act</w:t>
      </w:r>
      <w:proofErr w:type="spellEnd"/>
      <w:r>
        <w:t xml:space="preserve">. Elles sont donc </w:t>
      </w:r>
      <w:r w:rsidRPr="00FC2557">
        <w:rPr>
          <w:b/>
          <w:bCs/>
        </w:rPr>
        <w:t>soumises aux obligations</w:t>
      </w:r>
      <w:r>
        <w:t xml:space="preserve"> de précision, robustesse et sécurité ; d’identification et de gestion des risques ; d’analyse d’impact sur les droits humains ; de documentation technique et de gestion documentée de la qualité ; d’évaluation de conformité et d’enregistrement dans la Banque de données centrale de la Commission Européenne</w:t>
      </w:r>
      <w:r w:rsidR="00A84BB8">
        <w:t xml:space="preserve"> (voir ci-dessus, le point consacré à l’AI-</w:t>
      </w:r>
      <w:proofErr w:type="spellStart"/>
      <w:r w:rsidR="00A84BB8">
        <w:t>Act</w:t>
      </w:r>
      <w:proofErr w:type="spellEnd"/>
      <w:r w:rsidR="00A84BB8">
        <w:t>)</w:t>
      </w:r>
      <w:r>
        <w:t>.</w:t>
      </w:r>
      <w:r w:rsidR="00FC2557">
        <w:t xml:space="preserve"> Dans les hôpitaux, la gestion des données de santé relève en outre du </w:t>
      </w:r>
      <w:r w:rsidR="00FC2557" w:rsidRPr="002406CF">
        <w:rPr>
          <w:b/>
          <w:bCs/>
        </w:rPr>
        <w:t>RGPD</w:t>
      </w:r>
      <w:r w:rsidR="00FC2557">
        <w:t xml:space="preserve"> : les données doivent être anonymisées </w:t>
      </w:r>
      <w:r w:rsidR="002406CF">
        <w:t xml:space="preserve">(suppression des données personnelles) </w:t>
      </w:r>
      <w:r w:rsidR="00FC2557">
        <w:t xml:space="preserve">ou </w:t>
      </w:r>
      <w:proofErr w:type="spellStart"/>
      <w:r w:rsidR="00FC2557">
        <w:t>pseudonymisées</w:t>
      </w:r>
      <w:proofErr w:type="spellEnd"/>
      <w:r w:rsidR="002406CF">
        <w:t xml:space="preserve"> (remplacement des identifiants par des pseudonymes)</w:t>
      </w:r>
      <w:r w:rsidR="00FC2557">
        <w:t xml:space="preserve"> avant d’être introduites dans des IA générales et le patient peut retirer son </w:t>
      </w:r>
      <w:r w:rsidR="00FC2557" w:rsidRPr="002406CF">
        <w:rPr>
          <w:b/>
          <w:bCs/>
        </w:rPr>
        <w:t>consentement</w:t>
      </w:r>
      <w:r w:rsidR="00FC2557">
        <w:t xml:space="preserve"> à tout moment.</w:t>
      </w:r>
      <w:r w:rsidR="002406CF">
        <w:t xml:space="preserve"> </w:t>
      </w:r>
    </w:p>
    <w:p w14:paraId="2578927C" w14:textId="3E1AF22E" w:rsidR="004A088B" w:rsidRDefault="002406CF">
      <w:pPr>
        <w:pStyle w:val="Corpsdetexte"/>
        <w:spacing w:before="1"/>
      </w:pPr>
      <w:r>
        <w:t>Tout cela semble très rassurant. Oui, mais…</w:t>
      </w:r>
    </w:p>
    <w:p w14:paraId="4C9FF099" w14:textId="7018C32B" w:rsidR="002406CF" w:rsidRDefault="0022254C" w:rsidP="00275C47">
      <w:pPr>
        <w:pStyle w:val="Corpsdetexte"/>
        <w:numPr>
          <w:ilvl w:val="0"/>
          <w:numId w:val="35"/>
        </w:numPr>
        <w:spacing w:before="1"/>
        <w:jc w:val="both"/>
      </w:pPr>
      <w:r>
        <w:t xml:space="preserve">Où les données sont-elles conservées ? Sur des serveurs ou dans le cloud. Le cloud protège des pannes mais est davantage </w:t>
      </w:r>
      <w:r w:rsidRPr="003F6EEC">
        <w:rPr>
          <w:b/>
          <w:bCs/>
        </w:rPr>
        <w:t>exposé aux cyberattaques</w:t>
      </w:r>
      <w:r w:rsidR="003F6EEC">
        <w:t xml:space="preserve"> et engendre une </w:t>
      </w:r>
      <w:r w:rsidR="003F6EEC" w:rsidRPr="003F6EEC">
        <w:rPr>
          <w:b/>
          <w:bCs/>
        </w:rPr>
        <w:t>préoccupation supérieure pour la cybersécurité</w:t>
      </w:r>
      <w:r w:rsidR="003F6EEC">
        <w:t xml:space="preserve">. </w:t>
      </w:r>
      <w:r>
        <w:t xml:space="preserve">Tous les hôpitaux belges ne recourent pas au cloud et certains de ceux qui en étaient partisans sont </w:t>
      </w:r>
      <w:r w:rsidR="003F6EEC">
        <w:t xml:space="preserve">d’ailleurs </w:t>
      </w:r>
      <w:r>
        <w:t xml:space="preserve">en train de rapatrier leurs données sur des serveurs internes. </w:t>
      </w:r>
    </w:p>
    <w:p w14:paraId="64B1781D" w14:textId="7CECF84D" w:rsidR="0022254C" w:rsidRDefault="0022254C" w:rsidP="00275C47">
      <w:pPr>
        <w:pStyle w:val="Corpsdetexte"/>
        <w:numPr>
          <w:ilvl w:val="0"/>
          <w:numId w:val="35"/>
        </w:numPr>
        <w:spacing w:before="1"/>
        <w:jc w:val="both"/>
      </w:pPr>
      <w:r>
        <w:t xml:space="preserve">Dans le cas des </w:t>
      </w:r>
      <w:r w:rsidRPr="005200E2">
        <w:rPr>
          <w:b/>
          <w:bCs/>
        </w:rPr>
        <w:t>maladies rares</w:t>
      </w:r>
      <w:r>
        <w:t xml:space="preserve">, </w:t>
      </w:r>
      <w:r w:rsidR="003F6EEC">
        <w:t>l’anonymisation n’est pas garantie.</w:t>
      </w:r>
    </w:p>
    <w:p w14:paraId="5F421854" w14:textId="78D35915" w:rsidR="005240B3" w:rsidRDefault="003F6EEC" w:rsidP="00275C47">
      <w:pPr>
        <w:pStyle w:val="Corpsdetexte"/>
        <w:numPr>
          <w:ilvl w:val="0"/>
          <w:numId w:val="35"/>
        </w:numPr>
        <w:spacing w:before="1"/>
        <w:jc w:val="both"/>
      </w:pPr>
      <w:r>
        <w:t xml:space="preserve">En </w:t>
      </w:r>
      <w:r w:rsidR="005240B3">
        <w:t>mars</w:t>
      </w:r>
      <w:r>
        <w:t xml:space="preserve"> 2025, </w:t>
      </w:r>
      <w:r w:rsidRPr="00F3706E">
        <w:t>l</w:t>
      </w:r>
      <w:r w:rsidR="00F3706E" w:rsidRPr="00F3706E">
        <w:t>’entrée en vigueur du</w:t>
      </w:r>
      <w:r w:rsidR="005240B3">
        <w:rPr>
          <w:b/>
          <w:bCs/>
        </w:rPr>
        <w:t xml:space="preserve"> </w:t>
      </w:r>
      <w:hyperlink r:id="rId82" w:history="1">
        <w:r w:rsidR="005240B3" w:rsidRPr="00F3706E">
          <w:rPr>
            <w:rStyle w:val="Lienhypertexte"/>
          </w:rPr>
          <w:t xml:space="preserve">règlement </w:t>
        </w:r>
        <w:r w:rsidR="00F3706E" w:rsidRPr="00F3706E">
          <w:rPr>
            <w:rStyle w:val="Lienhypertexte"/>
          </w:rPr>
          <w:t xml:space="preserve">2025/327 </w:t>
        </w:r>
        <w:r w:rsidR="005240B3" w:rsidRPr="00F3706E">
          <w:rPr>
            <w:rStyle w:val="Lienhypertexte"/>
          </w:rPr>
          <w:t>sur l’</w:t>
        </w:r>
        <w:r w:rsidRPr="00F3706E">
          <w:rPr>
            <w:rStyle w:val="Lienhypertexte"/>
          </w:rPr>
          <w:t xml:space="preserve">espace européen des données </w:t>
        </w:r>
        <w:r w:rsidR="005240B3" w:rsidRPr="00F3706E">
          <w:rPr>
            <w:rStyle w:val="Lienhypertexte"/>
          </w:rPr>
          <w:t>de santé</w:t>
        </w:r>
      </w:hyperlink>
      <w:r>
        <w:t xml:space="preserve"> </w:t>
      </w:r>
      <w:r w:rsidR="00A26972">
        <w:t xml:space="preserve">(EHDS ou </w:t>
      </w:r>
      <w:proofErr w:type="spellStart"/>
      <w:r w:rsidR="00A26972" w:rsidRPr="00A26972">
        <w:rPr>
          <w:i/>
          <w:iCs/>
        </w:rPr>
        <w:t>European</w:t>
      </w:r>
      <w:proofErr w:type="spellEnd"/>
      <w:r w:rsidR="00A26972" w:rsidRPr="00A26972">
        <w:rPr>
          <w:i/>
          <w:iCs/>
        </w:rPr>
        <w:t xml:space="preserve"> </w:t>
      </w:r>
      <w:proofErr w:type="spellStart"/>
      <w:r w:rsidR="00A26972" w:rsidRPr="00A26972">
        <w:rPr>
          <w:i/>
          <w:iCs/>
        </w:rPr>
        <w:t>Health</w:t>
      </w:r>
      <w:proofErr w:type="spellEnd"/>
      <w:r w:rsidR="00A26972" w:rsidRPr="00A26972">
        <w:rPr>
          <w:i/>
          <w:iCs/>
        </w:rPr>
        <w:t xml:space="preserve"> Data </w:t>
      </w:r>
      <w:proofErr w:type="spellStart"/>
      <w:r w:rsidR="00A26972" w:rsidRPr="00A26972">
        <w:rPr>
          <w:i/>
          <w:iCs/>
        </w:rPr>
        <w:t>Space</w:t>
      </w:r>
      <w:proofErr w:type="spellEnd"/>
      <w:r w:rsidR="00A26972">
        <w:t xml:space="preserve">) </w:t>
      </w:r>
      <w:r>
        <w:t>a instauré le partage sans limite des données</w:t>
      </w:r>
      <w:r w:rsidR="00275C47">
        <w:t xml:space="preserve"> médicales</w:t>
      </w:r>
      <w:r>
        <w:t xml:space="preserve">. </w:t>
      </w:r>
      <w:r w:rsidR="005240B3">
        <w:t xml:space="preserve">Différentes phases sont mises en place pour une application progressive de ce règlement. </w:t>
      </w:r>
    </w:p>
    <w:p w14:paraId="3A6C6786" w14:textId="77777777" w:rsidR="005240B3" w:rsidRDefault="005240B3" w:rsidP="005240B3">
      <w:pPr>
        <w:pStyle w:val="Corpsdetexte"/>
        <w:numPr>
          <w:ilvl w:val="0"/>
          <w:numId w:val="38"/>
        </w:numPr>
        <w:spacing w:before="1"/>
        <w:jc w:val="both"/>
      </w:pPr>
      <w:r>
        <w:t xml:space="preserve">En </w:t>
      </w:r>
      <w:r w:rsidRPr="005240B3">
        <w:rPr>
          <w:b/>
          <w:bCs/>
        </w:rPr>
        <w:t>2029</w:t>
      </w:r>
      <w:r w:rsidRPr="005240B3">
        <w:t xml:space="preserve">, les prestataires de soins </w:t>
      </w:r>
      <w:r>
        <w:t>seront</w:t>
      </w:r>
      <w:r w:rsidRPr="005240B3">
        <w:t xml:space="preserve"> tenus</w:t>
      </w:r>
      <w:r>
        <w:t xml:space="preserve"> </w:t>
      </w:r>
      <w:r w:rsidRPr="005240B3">
        <w:rPr>
          <w:b/>
          <w:bCs/>
        </w:rPr>
        <w:t>d’échanger les résumés électroniques</w:t>
      </w:r>
      <w:r w:rsidRPr="005240B3">
        <w:t xml:space="preserve"> des patients, les </w:t>
      </w:r>
      <w:r w:rsidRPr="005240B3">
        <w:rPr>
          <w:b/>
          <w:bCs/>
        </w:rPr>
        <w:t>prescriptions</w:t>
      </w:r>
      <w:r w:rsidRPr="005240B3">
        <w:t xml:space="preserve"> et les </w:t>
      </w:r>
      <w:r w:rsidRPr="005240B3">
        <w:rPr>
          <w:b/>
          <w:bCs/>
        </w:rPr>
        <w:t>dispensations</w:t>
      </w:r>
      <w:r w:rsidRPr="005240B3">
        <w:t xml:space="preserve"> dans un format standardisé, conforme aux normes européennes. </w:t>
      </w:r>
    </w:p>
    <w:p w14:paraId="25ADD3AC" w14:textId="77777777" w:rsidR="005240B3" w:rsidRDefault="005240B3" w:rsidP="005240B3">
      <w:pPr>
        <w:pStyle w:val="Corpsdetexte"/>
        <w:numPr>
          <w:ilvl w:val="0"/>
          <w:numId w:val="38"/>
        </w:numPr>
        <w:spacing w:before="1"/>
        <w:jc w:val="both"/>
      </w:pPr>
      <w:r w:rsidRPr="005240B3">
        <w:t xml:space="preserve">En </w:t>
      </w:r>
      <w:r w:rsidRPr="005240B3">
        <w:rPr>
          <w:b/>
          <w:bCs/>
        </w:rPr>
        <w:t>2031</w:t>
      </w:r>
      <w:r w:rsidRPr="005240B3">
        <w:t xml:space="preserve">, tous les systèmes de dossiers médicaux électroniques couverts par l’EHDS devront être pleinement certifiés, garantissant une </w:t>
      </w:r>
      <w:r w:rsidRPr="005240B3">
        <w:rPr>
          <w:b/>
          <w:bCs/>
        </w:rPr>
        <w:t>interopérabilité</w:t>
      </w:r>
      <w:r w:rsidRPr="005240B3">
        <w:t xml:space="preserve"> renforcée. </w:t>
      </w:r>
    </w:p>
    <w:p w14:paraId="15F57EA2" w14:textId="72B1AFAF" w:rsidR="005240B3" w:rsidRDefault="005240B3" w:rsidP="005240B3">
      <w:pPr>
        <w:pStyle w:val="Corpsdetexte"/>
        <w:numPr>
          <w:ilvl w:val="0"/>
          <w:numId w:val="38"/>
        </w:numPr>
        <w:spacing w:before="1"/>
        <w:jc w:val="both"/>
      </w:pPr>
      <w:r w:rsidRPr="005240B3">
        <w:t xml:space="preserve">À plus long terme, en </w:t>
      </w:r>
      <w:r w:rsidRPr="005240B3">
        <w:rPr>
          <w:b/>
          <w:bCs/>
        </w:rPr>
        <w:t>2034</w:t>
      </w:r>
      <w:r w:rsidRPr="005240B3">
        <w:t xml:space="preserve">, des connexions avec des </w:t>
      </w:r>
      <w:r w:rsidRPr="00F3706E">
        <w:rPr>
          <w:b/>
          <w:bCs/>
        </w:rPr>
        <w:t xml:space="preserve">pays </w:t>
      </w:r>
      <w:r w:rsidRPr="005240B3">
        <w:rPr>
          <w:b/>
          <w:bCs/>
        </w:rPr>
        <w:t>tiers</w:t>
      </w:r>
      <w:r w:rsidRPr="005240B3">
        <w:t xml:space="preserve"> seront établies.</w:t>
      </w:r>
      <w:r>
        <w:t xml:space="preserve"> </w:t>
      </w:r>
    </w:p>
    <w:p w14:paraId="19375D56" w14:textId="2E82C302" w:rsidR="003F6EEC" w:rsidRDefault="005240B3" w:rsidP="005240B3">
      <w:pPr>
        <w:pStyle w:val="Corpsdetexte"/>
        <w:spacing w:before="1"/>
        <w:ind w:left="720"/>
        <w:jc w:val="both"/>
      </w:pPr>
      <w:r>
        <w:t>Sur la base de ce règlement, les données médicales</w:t>
      </w:r>
      <w:r w:rsidR="003F6EEC">
        <w:t xml:space="preserve"> deviennent exploitables dans d’autres pays européens que celui de leur origine pour des soins au patient concerné</w:t>
      </w:r>
      <w:r w:rsidR="00F3706E">
        <w:t xml:space="preserve"> (utilisation primaire des données)</w:t>
      </w:r>
      <w:r w:rsidR="003F6EEC">
        <w:t xml:space="preserve">. Elles sont également </w:t>
      </w:r>
      <w:r w:rsidR="005200E2" w:rsidRPr="339D40E6">
        <w:rPr>
          <w:b/>
          <w:bCs/>
        </w:rPr>
        <w:t>utilisable</w:t>
      </w:r>
      <w:r w:rsidR="003F6EEC" w:rsidRPr="339D40E6">
        <w:rPr>
          <w:b/>
          <w:bCs/>
        </w:rPr>
        <w:t xml:space="preserve">s </w:t>
      </w:r>
      <w:r w:rsidR="00F3706E" w:rsidRPr="339D40E6">
        <w:rPr>
          <w:b/>
          <w:bCs/>
        </w:rPr>
        <w:t xml:space="preserve">à des fins de recherches et d’innovation, </w:t>
      </w:r>
      <w:r w:rsidR="00F3706E">
        <w:t>et notamment</w:t>
      </w:r>
      <w:r w:rsidR="00F3706E" w:rsidRPr="339D40E6">
        <w:rPr>
          <w:b/>
          <w:bCs/>
        </w:rPr>
        <w:t xml:space="preserve"> </w:t>
      </w:r>
      <w:r w:rsidR="003F6EEC" w:rsidRPr="339D40E6">
        <w:rPr>
          <w:b/>
          <w:bCs/>
        </w:rPr>
        <w:t>pour l’entraînement des IA</w:t>
      </w:r>
      <w:r w:rsidR="00F3706E" w:rsidRPr="339D40E6">
        <w:rPr>
          <w:b/>
          <w:bCs/>
        </w:rPr>
        <w:t xml:space="preserve"> </w:t>
      </w:r>
      <w:r w:rsidR="00F3706E">
        <w:t>(utilisation secondaire des données)</w:t>
      </w:r>
      <w:r w:rsidR="003F6EEC">
        <w:t xml:space="preserve">. </w:t>
      </w:r>
      <w:r>
        <w:t xml:space="preserve">Face à l’espace européen des données de santé, les droits du patient en sortent amoindris. En effet, </w:t>
      </w:r>
      <w:r w:rsidRPr="339D40E6">
        <w:rPr>
          <w:b/>
          <w:bCs/>
        </w:rPr>
        <w:t>l</w:t>
      </w:r>
      <w:r w:rsidR="003F6EEC" w:rsidRPr="339D40E6">
        <w:rPr>
          <w:b/>
          <w:bCs/>
        </w:rPr>
        <w:t>e consentement des patients est considéré acquis par défaut</w:t>
      </w:r>
      <w:r w:rsidR="003F6EEC">
        <w:t xml:space="preserve">. Si le patient veut s’y opposer ou choisir à quoi ses données </w:t>
      </w:r>
      <w:r w:rsidR="003F6EEC">
        <w:lastRenderedPageBreak/>
        <w:t xml:space="preserve">peuvent être utilisées, il peut le faire mais doit lui-même initier la démarche. </w:t>
      </w:r>
      <w:r w:rsidR="005200E2">
        <w:t>On le voit, l</w:t>
      </w:r>
      <w:r w:rsidR="003F6EEC" w:rsidRPr="339D40E6">
        <w:rPr>
          <w:b/>
          <w:bCs/>
        </w:rPr>
        <w:t>es droits du patient</w:t>
      </w:r>
      <w:r w:rsidR="005200E2" w:rsidRPr="339D40E6">
        <w:rPr>
          <w:b/>
          <w:bCs/>
        </w:rPr>
        <w:t xml:space="preserve"> </w:t>
      </w:r>
      <w:r w:rsidR="003F6EEC" w:rsidRPr="339D40E6">
        <w:rPr>
          <w:b/>
          <w:bCs/>
        </w:rPr>
        <w:t xml:space="preserve">sont </w:t>
      </w:r>
      <w:r w:rsidR="005200E2" w:rsidRPr="339D40E6">
        <w:rPr>
          <w:b/>
          <w:bCs/>
        </w:rPr>
        <w:t>devenus</w:t>
      </w:r>
      <w:r w:rsidR="003F6EEC" w:rsidRPr="339D40E6">
        <w:rPr>
          <w:b/>
          <w:bCs/>
        </w:rPr>
        <w:t xml:space="preserve"> conditionnels</w:t>
      </w:r>
      <w:r w:rsidR="003F6EEC">
        <w:t xml:space="preserve"> car conditionnés </w:t>
      </w:r>
      <w:r w:rsidR="00A84BB8">
        <w:t xml:space="preserve">pour le patient </w:t>
      </w:r>
      <w:r w:rsidR="003F6EEC">
        <w:t xml:space="preserve">à être informé, à être capable de rechercher la procédure adéquate pour éventuellement s’opposer et à prendre le temps d’entamer les démarches nécessaires. </w:t>
      </w:r>
      <w:r w:rsidR="005200E2">
        <w:t>De surcroit,</w:t>
      </w:r>
      <w:r w:rsidR="00275C47">
        <w:t xml:space="preserve"> </w:t>
      </w:r>
      <w:r w:rsidR="00275C47" w:rsidRPr="339D40E6">
        <w:rPr>
          <w:b/>
          <w:bCs/>
        </w:rPr>
        <w:t>le droit d’accès sans limites aux données médicales des citoyens européens n’est assorti d’aucun devoir</w:t>
      </w:r>
      <w:r w:rsidR="00275C47">
        <w:t xml:space="preserve"> pour</w:t>
      </w:r>
      <w:r w:rsidR="005200E2">
        <w:t xml:space="preserve"> les gestionnaires</w:t>
      </w:r>
      <w:r w:rsidR="00275C47">
        <w:t xml:space="preserve"> de données</w:t>
      </w:r>
      <w:r w:rsidR="005200E2">
        <w:t xml:space="preserve">, les </w:t>
      </w:r>
      <w:r w:rsidR="00275C47">
        <w:t>professionnels de la sant</w:t>
      </w:r>
      <w:r w:rsidR="00A84BB8">
        <w:t xml:space="preserve">é, </w:t>
      </w:r>
      <w:r w:rsidR="005200E2">
        <w:t>les développeurs</w:t>
      </w:r>
      <w:r w:rsidR="00275C47">
        <w:t xml:space="preserve"> d’IA</w:t>
      </w:r>
      <w:r w:rsidR="00A84BB8">
        <w:t xml:space="preserve"> et les Etats auxquels ces différents acteurs appartiennent.</w:t>
      </w:r>
      <w:r w:rsidR="005200E2">
        <w:t xml:space="preserve"> </w:t>
      </w:r>
      <w:r>
        <w:t xml:space="preserve">C’est d’ailleurs la raison pour laquelle </w:t>
      </w:r>
      <w:r w:rsidR="005745C9">
        <w:t xml:space="preserve">des patients, des associations de psychologues et la Ligue des Droits Humains ont introduit, le 17 février 2025, un </w:t>
      </w:r>
      <w:r w:rsidR="005745C9" w:rsidRPr="339D40E6">
        <w:rPr>
          <w:b/>
          <w:bCs/>
        </w:rPr>
        <w:t>recours au Conseil d’Etat</w:t>
      </w:r>
      <w:r w:rsidR="005745C9">
        <w:t xml:space="preserve"> contre les arrêtés royaux transposant pour la Belgique le règlement européen : ils dénoncent une </w:t>
      </w:r>
      <w:r w:rsidR="005745C9" w:rsidRPr="339D40E6">
        <w:rPr>
          <w:b/>
          <w:bCs/>
        </w:rPr>
        <w:t>atteinte au secret médical et au droit du consentement libre et éclairé</w:t>
      </w:r>
      <w:r w:rsidR="005745C9">
        <w:t>.</w:t>
      </w:r>
    </w:p>
    <w:p w14:paraId="783549C1" w14:textId="52F7B49D" w:rsidR="004A088B" w:rsidRDefault="005745C9" w:rsidP="00A505F5">
      <w:pPr>
        <w:pStyle w:val="Corpsdetexte"/>
        <w:spacing w:before="1"/>
        <w:jc w:val="both"/>
      </w:pPr>
      <w:r>
        <w:t>Car, e</w:t>
      </w:r>
      <w:r w:rsidR="00A84BB8">
        <w:t>n définitive</w:t>
      </w:r>
      <w:r w:rsidR="002245D0">
        <w:t xml:space="preserve">, </w:t>
      </w:r>
      <w:r w:rsidR="00A84BB8">
        <w:t xml:space="preserve">la question </w:t>
      </w:r>
      <w:r w:rsidR="002245D0">
        <w:t xml:space="preserve">qui se pose est la suivante : </w:t>
      </w:r>
      <w:r w:rsidR="00A84BB8" w:rsidRPr="002245D0">
        <w:rPr>
          <w:b/>
          <w:bCs/>
        </w:rPr>
        <w:t>le patient est</w:t>
      </w:r>
      <w:r w:rsidR="002245D0" w:rsidRPr="002245D0">
        <w:rPr>
          <w:b/>
          <w:bCs/>
        </w:rPr>
        <w:t>-il</w:t>
      </w:r>
      <w:r w:rsidR="00A84BB8" w:rsidRPr="002245D0">
        <w:rPr>
          <w:b/>
          <w:bCs/>
        </w:rPr>
        <w:t xml:space="preserve"> encore propriétaire de ses données personnelles à caractère médical</w:t>
      </w:r>
      <w:r w:rsidR="002245D0" w:rsidRPr="002245D0">
        <w:rPr>
          <w:b/>
          <w:bCs/>
        </w:rPr>
        <w:t xml:space="preserve"> et maître d’en disposer librement ?</w:t>
      </w:r>
      <w:r w:rsidR="002245D0">
        <w:t xml:space="preserve"> </w:t>
      </w:r>
    </w:p>
    <w:p w14:paraId="0A8810E9" w14:textId="77777777" w:rsidR="002245D0" w:rsidRDefault="002245D0">
      <w:pPr>
        <w:pStyle w:val="Corpsdetexte"/>
        <w:spacing w:before="1"/>
      </w:pPr>
    </w:p>
    <w:p w14:paraId="6293DC1A" w14:textId="1EB1FB9A" w:rsidR="00642BA6" w:rsidRDefault="00237B99">
      <w:pPr>
        <w:pStyle w:val="Titre1"/>
      </w:pPr>
      <w:r>
        <w:t>5/</w:t>
      </w:r>
      <w:r>
        <w:rPr>
          <w:spacing w:val="-5"/>
        </w:rPr>
        <w:t xml:space="preserve"> </w:t>
      </w:r>
      <w:r>
        <w:t>Conclusions</w:t>
      </w:r>
      <w:r>
        <w:rPr>
          <w:spacing w:val="-3"/>
        </w:rPr>
        <w:t xml:space="preserve"> </w:t>
      </w:r>
      <w:r>
        <w:t>et</w:t>
      </w:r>
      <w:r>
        <w:rPr>
          <w:spacing w:val="-2"/>
        </w:rPr>
        <w:t xml:space="preserve"> recommandations</w:t>
      </w:r>
    </w:p>
    <w:p w14:paraId="25664BAB" w14:textId="77777777" w:rsidR="00642BA6" w:rsidRDefault="00642BA6">
      <w:pPr>
        <w:pStyle w:val="Corpsdetexte"/>
        <w:jc w:val="both"/>
      </w:pPr>
    </w:p>
    <w:p w14:paraId="5F2B2ECC" w14:textId="3994F0CB" w:rsidR="00A505F5" w:rsidRPr="00A505F5" w:rsidRDefault="00A505F5" w:rsidP="00A505F5">
      <w:pPr>
        <w:pStyle w:val="Corpsdetexte"/>
        <w:ind w:left="851"/>
        <w:jc w:val="both"/>
        <w:rPr>
          <w:b/>
          <w:bCs/>
          <w:u w:val="single"/>
        </w:rPr>
      </w:pPr>
      <w:r w:rsidRPr="00A505F5">
        <w:rPr>
          <w:b/>
          <w:bCs/>
          <w:u w:val="single"/>
        </w:rPr>
        <w:t>Conclusion</w:t>
      </w:r>
    </w:p>
    <w:p w14:paraId="5AD834DE" w14:textId="77777777" w:rsidR="00A505F5" w:rsidRDefault="00A505F5">
      <w:pPr>
        <w:pStyle w:val="Corpsdetexte"/>
        <w:jc w:val="both"/>
      </w:pPr>
    </w:p>
    <w:p w14:paraId="1844FDFE" w14:textId="044562C5" w:rsidR="00062BA8" w:rsidRDefault="00E7657D">
      <w:pPr>
        <w:pStyle w:val="Corpsdetexte"/>
        <w:jc w:val="both"/>
      </w:pPr>
      <w:r>
        <w:t>Force est de constater, en tout premier lieu, que l</w:t>
      </w:r>
      <w:r w:rsidR="00B848E8">
        <w:t xml:space="preserve">’intégration de l’IA aux soins de santé ravive les préoccupations et remobilise les recommandations que le CSNPH énonçait </w:t>
      </w:r>
      <w:r w:rsidR="00062BA8">
        <w:t xml:space="preserve">déjà </w:t>
      </w:r>
      <w:r w:rsidR="00B848E8">
        <w:t>dans sa note de position de 2017 consacrée au secteur de la santé</w:t>
      </w:r>
      <w:r w:rsidR="00914D8F">
        <w:t>. Parmi les préoccupations, citons</w:t>
      </w:r>
      <w:r w:rsidR="00F500D7">
        <w:t xml:space="preserve"> notamment</w:t>
      </w:r>
      <w:r w:rsidR="00914D8F">
        <w:t> :</w:t>
      </w:r>
    </w:p>
    <w:p w14:paraId="4EF97F30" w14:textId="74ED1C28" w:rsidR="00914D8F" w:rsidRDefault="00F500D7" w:rsidP="00F500D7">
      <w:pPr>
        <w:pStyle w:val="Corpsdetexte"/>
        <w:numPr>
          <w:ilvl w:val="0"/>
          <w:numId w:val="50"/>
        </w:numPr>
        <w:jc w:val="both"/>
      </w:pPr>
      <w:r>
        <w:t xml:space="preserve">Le </w:t>
      </w:r>
      <w:r w:rsidRPr="00E7657D">
        <w:rPr>
          <w:b/>
          <w:bCs/>
        </w:rPr>
        <w:t>déséquilibre de connaissances</w:t>
      </w:r>
      <w:r>
        <w:t xml:space="preserve"> entre le patient et le prestataire de soins</w:t>
      </w:r>
    </w:p>
    <w:p w14:paraId="7F6FA483" w14:textId="66505CBB" w:rsidR="00F500D7" w:rsidRDefault="00F500D7" w:rsidP="00F500D7">
      <w:pPr>
        <w:pStyle w:val="Corpsdetexte"/>
        <w:numPr>
          <w:ilvl w:val="0"/>
          <w:numId w:val="50"/>
        </w:numPr>
        <w:jc w:val="both"/>
      </w:pPr>
      <w:r>
        <w:t xml:space="preserve">Ce déséquilibre peut aboutir à des parcours de soins imposés, qui ne respectent pas les </w:t>
      </w:r>
      <w:r w:rsidRPr="00E7657D">
        <w:rPr>
          <w:b/>
          <w:bCs/>
        </w:rPr>
        <w:t>choix</w:t>
      </w:r>
      <w:r>
        <w:t>, et singulièrement les choix de vie, du patient</w:t>
      </w:r>
    </w:p>
    <w:p w14:paraId="5C49213D" w14:textId="49FB9F30" w:rsidR="00F500D7" w:rsidRDefault="00F500D7" w:rsidP="00F500D7">
      <w:pPr>
        <w:pStyle w:val="Corpsdetexte"/>
        <w:numPr>
          <w:ilvl w:val="0"/>
          <w:numId w:val="50"/>
        </w:numPr>
        <w:jc w:val="both"/>
      </w:pPr>
      <w:r>
        <w:t xml:space="preserve">La tentation, pour le prestaire, de </w:t>
      </w:r>
      <w:r w:rsidRPr="00E7657D">
        <w:rPr>
          <w:b/>
          <w:bCs/>
        </w:rPr>
        <w:t>se focaliser sur les aspects de surveillance et de soins</w:t>
      </w:r>
      <w:r>
        <w:t xml:space="preserve"> en oubliant la question essentielle de la qualité de vie du patient et de ses aidants proches</w:t>
      </w:r>
    </w:p>
    <w:p w14:paraId="68A657EF" w14:textId="06ED568F" w:rsidR="00F500D7" w:rsidRDefault="00F500D7">
      <w:pPr>
        <w:pStyle w:val="Corpsdetexte"/>
        <w:jc w:val="both"/>
      </w:pPr>
      <w:r>
        <w:t>Dans sa note, le CSNPH recommandait entre autres de :</w:t>
      </w:r>
    </w:p>
    <w:p w14:paraId="1CC0F3E9" w14:textId="03D44582" w:rsidR="00F500D7" w:rsidRDefault="00F500D7" w:rsidP="00F500D7">
      <w:pPr>
        <w:pStyle w:val="Corpsdetexte"/>
        <w:numPr>
          <w:ilvl w:val="0"/>
          <w:numId w:val="51"/>
        </w:numPr>
        <w:jc w:val="both"/>
      </w:pPr>
      <w:r>
        <w:t xml:space="preserve">Veiller à la </w:t>
      </w:r>
      <w:r w:rsidRPr="00E7657D">
        <w:rPr>
          <w:b/>
          <w:bCs/>
        </w:rPr>
        <w:t>continuité des soins</w:t>
      </w:r>
    </w:p>
    <w:p w14:paraId="6E95A197" w14:textId="73497886" w:rsidR="00F500D7" w:rsidRDefault="00F500D7" w:rsidP="00F500D7">
      <w:pPr>
        <w:pStyle w:val="Corpsdetexte"/>
        <w:numPr>
          <w:ilvl w:val="0"/>
          <w:numId w:val="51"/>
        </w:numPr>
        <w:jc w:val="both"/>
      </w:pPr>
      <w:r>
        <w:t xml:space="preserve">Respecter la </w:t>
      </w:r>
      <w:r w:rsidRPr="00E7657D">
        <w:rPr>
          <w:b/>
          <w:bCs/>
        </w:rPr>
        <w:t>liberté de faire ses propres choix</w:t>
      </w:r>
    </w:p>
    <w:p w14:paraId="18C13085" w14:textId="77777777" w:rsidR="00F500D7" w:rsidRDefault="00F500D7" w:rsidP="00F500D7">
      <w:pPr>
        <w:pStyle w:val="Corpsdetexte"/>
        <w:numPr>
          <w:ilvl w:val="0"/>
          <w:numId w:val="51"/>
        </w:numPr>
        <w:jc w:val="both"/>
      </w:pPr>
      <w:r>
        <w:t xml:space="preserve">Assurer une </w:t>
      </w:r>
      <w:r w:rsidRPr="00E7657D">
        <w:rPr>
          <w:b/>
          <w:bCs/>
        </w:rPr>
        <w:t>information suffisante, accessible et de qualité</w:t>
      </w:r>
      <w:r>
        <w:t xml:space="preserve"> durant tout le parcours de soin</w:t>
      </w:r>
    </w:p>
    <w:p w14:paraId="256FC73D" w14:textId="3C8A2BAD" w:rsidR="00F500D7" w:rsidRDefault="00F500D7" w:rsidP="00F500D7">
      <w:pPr>
        <w:pStyle w:val="Corpsdetexte"/>
        <w:numPr>
          <w:ilvl w:val="0"/>
          <w:numId w:val="51"/>
        </w:numPr>
        <w:jc w:val="both"/>
      </w:pPr>
      <w:r>
        <w:t xml:space="preserve">Veiller à </w:t>
      </w:r>
      <w:r w:rsidRPr="00E7657D">
        <w:rPr>
          <w:b/>
          <w:bCs/>
        </w:rPr>
        <w:t>l’accessibilité financière</w:t>
      </w:r>
      <w:r>
        <w:t xml:space="preserve"> des soins</w:t>
      </w:r>
    </w:p>
    <w:p w14:paraId="2176F87F" w14:textId="3ACF6FF7" w:rsidR="00914D8F" w:rsidRDefault="00F500D7" w:rsidP="00F500D7">
      <w:pPr>
        <w:pStyle w:val="Corpsdetexte"/>
        <w:numPr>
          <w:ilvl w:val="0"/>
          <w:numId w:val="51"/>
        </w:numPr>
        <w:jc w:val="both"/>
      </w:pPr>
      <w:r>
        <w:t xml:space="preserve">Considérer le patient comme </w:t>
      </w:r>
      <w:r w:rsidRPr="00E7657D">
        <w:rPr>
          <w:b/>
          <w:bCs/>
        </w:rPr>
        <w:t>acteur de sa santé et interlocuteur des prestataires de soins</w:t>
      </w:r>
      <w:r>
        <w:t xml:space="preserve"> ; celui-ci n’est </w:t>
      </w:r>
      <w:r w:rsidRPr="00E7657D">
        <w:rPr>
          <w:b/>
          <w:bCs/>
        </w:rPr>
        <w:t>pas un consommateur</w:t>
      </w:r>
      <w:r>
        <w:t xml:space="preserve"> de soins qui devrait s’adapter à l’offre mais une personne à accompagner au mieux dans sa demande médicale spécifique</w:t>
      </w:r>
    </w:p>
    <w:p w14:paraId="467016C2" w14:textId="77777777" w:rsidR="00062BA8" w:rsidRDefault="00062BA8" w:rsidP="00F500D7">
      <w:pPr>
        <w:pStyle w:val="Corpsdetexte"/>
        <w:numPr>
          <w:ilvl w:val="0"/>
          <w:numId w:val="51"/>
        </w:numPr>
        <w:jc w:val="both"/>
      </w:pPr>
      <w:r>
        <w:t xml:space="preserve">Sensibiliser les prestataires de santé aux </w:t>
      </w:r>
      <w:r w:rsidRPr="00E7657D">
        <w:rPr>
          <w:b/>
          <w:bCs/>
        </w:rPr>
        <w:t>droits humains</w:t>
      </w:r>
    </w:p>
    <w:p w14:paraId="01415A48" w14:textId="74EAD0CB" w:rsidR="00B848E8" w:rsidRDefault="00F500D7">
      <w:pPr>
        <w:pStyle w:val="Corpsdetexte"/>
        <w:jc w:val="both"/>
      </w:pPr>
      <w:r>
        <w:t>Ces préoccupations et recommandations acquièrent une acuité accrue dans un contexte de « médecine augmentée » par l’IA.</w:t>
      </w:r>
    </w:p>
    <w:p w14:paraId="4DD4503C" w14:textId="505BF3D6" w:rsidR="002558F6" w:rsidRDefault="00A505F5">
      <w:pPr>
        <w:pStyle w:val="Corpsdetexte"/>
        <w:jc w:val="both"/>
      </w:pPr>
      <w:r>
        <w:t xml:space="preserve">Au-delà des points </w:t>
      </w:r>
      <w:r w:rsidR="002558F6">
        <w:t xml:space="preserve">singuliers </w:t>
      </w:r>
      <w:r>
        <w:t xml:space="preserve">qui ont été analysés </w:t>
      </w:r>
      <w:r w:rsidR="002558F6">
        <w:t xml:space="preserve">précédemment </w:t>
      </w:r>
      <w:r>
        <w:t xml:space="preserve">et </w:t>
      </w:r>
      <w:r w:rsidR="00E7657D">
        <w:t xml:space="preserve">rappelés ci-dessus, </w:t>
      </w:r>
      <w:r>
        <w:t xml:space="preserve">qui méritent </w:t>
      </w:r>
      <w:r w:rsidR="00CE5557">
        <w:t>tous</w:t>
      </w:r>
      <w:r>
        <w:t xml:space="preserve"> une grande attention, le </w:t>
      </w:r>
      <w:r w:rsidR="00E7657D">
        <w:t>CSNPH</w:t>
      </w:r>
      <w:r>
        <w:t xml:space="preserve"> constate avec préoccupation une </w:t>
      </w:r>
      <w:r w:rsidRPr="00A505F5">
        <w:rPr>
          <w:b/>
          <w:bCs/>
        </w:rPr>
        <w:t xml:space="preserve">érosion des protections </w:t>
      </w:r>
      <w:r w:rsidR="00A72746">
        <w:rPr>
          <w:b/>
          <w:bCs/>
        </w:rPr>
        <w:t xml:space="preserve">des droits </w:t>
      </w:r>
      <w:r w:rsidRPr="00A505F5">
        <w:rPr>
          <w:b/>
          <w:bCs/>
        </w:rPr>
        <w:t>individuels au profit d’intérêts présentés comme collectifs</w:t>
      </w:r>
      <w:r>
        <w:t xml:space="preserve"> – l’amélioration de la qualité des soins de santé – </w:t>
      </w:r>
      <w:r w:rsidRPr="00A505F5">
        <w:rPr>
          <w:b/>
          <w:bCs/>
        </w:rPr>
        <w:t>qui se déclinent toutefois en intérêts indéniablement privés</w:t>
      </w:r>
      <w:r>
        <w:t xml:space="preserve">. </w:t>
      </w:r>
    </w:p>
    <w:p w14:paraId="3E30C250" w14:textId="1136C2F4" w:rsidR="002558F6" w:rsidRDefault="002558F6" w:rsidP="00BA42FF">
      <w:pPr>
        <w:pStyle w:val="Corpsdetexte"/>
        <w:numPr>
          <w:ilvl w:val="0"/>
          <w:numId w:val="36"/>
        </w:numPr>
        <w:jc w:val="both"/>
      </w:pPr>
      <w:r>
        <w:t xml:space="preserve">Le </w:t>
      </w:r>
      <w:r w:rsidRPr="002558F6">
        <w:rPr>
          <w:b/>
          <w:bCs/>
        </w:rPr>
        <w:t>prix à payer</w:t>
      </w:r>
      <w:r>
        <w:t xml:space="preserve"> pour l’implémentation innovante de techniques médicales avancées </w:t>
      </w:r>
      <w:r w:rsidRPr="002558F6">
        <w:rPr>
          <w:b/>
          <w:bCs/>
        </w:rPr>
        <w:t>repose sur l’individu</w:t>
      </w:r>
      <w:r>
        <w:t xml:space="preserve">, citoyen et patient à l’occasion. </w:t>
      </w:r>
      <w:r w:rsidR="00BA42FF">
        <w:t>Celui-ci</w:t>
      </w:r>
      <w:r>
        <w:t xml:space="preserve"> </w:t>
      </w:r>
      <w:r w:rsidR="00F9798A">
        <w:t>finance</w:t>
      </w:r>
      <w:r>
        <w:t xml:space="preserve"> le développement de ces innovations avec ses données et ses impôts et payera avec ses deniers la possibilité d’en bénéficier en tant que patient. </w:t>
      </w:r>
    </w:p>
    <w:p w14:paraId="22FD18DD" w14:textId="75A63010" w:rsidR="00A505F5" w:rsidRDefault="00F9798A" w:rsidP="00BA42FF">
      <w:pPr>
        <w:pStyle w:val="Corpsdetexte"/>
        <w:numPr>
          <w:ilvl w:val="0"/>
          <w:numId w:val="36"/>
        </w:numPr>
        <w:jc w:val="both"/>
      </w:pPr>
      <w:r>
        <w:t>L</w:t>
      </w:r>
      <w:r w:rsidR="002558F6">
        <w:t xml:space="preserve">e coût de l’innovation </w:t>
      </w:r>
      <w:r w:rsidR="00A72746">
        <w:t xml:space="preserve">n’est pas seulement financier. Il </w:t>
      </w:r>
      <w:r w:rsidR="002558F6">
        <w:t xml:space="preserve">comporte de surcroît un </w:t>
      </w:r>
      <w:r w:rsidR="002558F6" w:rsidRPr="003D59D1">
        <w:rPr>
          <w:b/>
          <w:bCs/>
        </w:rPr>
        <w:t>recul des droits individuels</w:t>
      </w:r>
      <w:r w:rsidR="002558F6">
        <w:t xml:space="preserve"> : </w:t>
      </w:r>
    </w:p>
    <w:p w14:paraId="5412FADD" w14:textId="7CE1C801" w:rsidR="003D59D1" w:rsidRDefault="003D59D1" w:rsidP="00BA42FF">
      <w:pPr>
        <w:pStyle w:val="Corpsdetexte"/>
        <w:numPr>
          <w:ilvl w:val="0"/>
          <w:numId w:val="37"/>
        </w:numPr>
        <w:jc w:val="both"/>
      </w:pPr>
      <w:r>
        <w:t xml:space="preserve">L’opacité des systèmes d’IA pour les patients ET pour les médecins rend malaisé l’exercice du </w:t>
      </w:r>
      <w:r w:rsidRPr="00BA42FF">
        <w:rPr>
          <w:b/>
          <w:bCs/>
        </w:rPr>
        <w:t>droit au consentement éclairé</w:t>
      </w:r>
      <w:r>
        <w:t xml:space="preserve"> et met à mal la </w:t>
      </w:r>
      <w:r w:rsidRPr="00BA42FF">
        <w:rPr>
          <w:b/>
          <w:bCs/>
        </w:rPr>
        <w:t>relation de confiance</w:t>
      </w:r>
      <w:r>
        <w:t xml:space="preserve"> entre prestataire de soin et patient</w:t>
      </w:r>
      <w:r w:rsidR="00CE5557">
        <w:t>.</w:t>
      </w:r>
    </w:p>
    <w:p w14:paraId="10C66B87" w14:textId="7FCEF2E6" w:rsidR="003D59D1" w:rsidRDefault="003D59D1" w:rsidP="00BA42FF">
      <w:pPr>
        <w:pStyle w:val="Corpsdetexte"/>
        <w:numPr>
          <w:ilvl w:val="0"/>
          <w:numId w:val="37"/>
        </w:numPr>
        <w:jc w:val="both"/>
        <w:rPr>
          <w:lang w:val="fr-BE"/>
        </w:rPr>
      </w:pPr>
      <w:r>
        <w:t xml:space="preserve">Le droit de </w:t>
      </w:r>
      <w:r w:rsidRPr="00DA7F14">
        <w:rPr>
          <w:b/>
          <w:bCs/>
          <w:lang w:val="fr-BE"/>
        </w:rPr>
        <w:t>s’opposer au traitement de ses données à caractère personnel</w:t>
      </w:r>
      <w:r w:rsidR="008A36DC">
        <w:rPr>
          <w:lang w:val="fr-BE"/>
        </w:rPr>
        <w:t xml:space="preserve"> </w:t>
      </w:r>
      <w:r w:rsidRPr="00DA7F14">
        <w:rPr>
          <w:b/>
          <w:bCs/>
          <w:lang w:val="fr-BE"/>
        </w:rPr>
        <w:t>et aux décisions automatisées</w:t>
      </w:r>
      <w:r>
        <w:rPr>
          <w:b/>
          <w:bCs/>
          <w:lang w:val="fr-BE"/>
        </w:rPr>
        <w:t xml:space="preserve"> </w:t>
      </w:r>
      <w:r w:rsidR="008A36DC">
        <w:rPr>
          <w:lang w:val="fr-BE"/>
        </w:rPr>
        <w:t xml:space="preserve">est restreint par l’entrée en vigueur de l’espace européen des données médicales : le consentement </w:t>
      </w:r>
      <w:r w:rsidR="004B7932">
        <w:rPr>
          <w:lang w:val="fr-BE"/>
        </w:rPr>
        <w:t xml:space="preserve">du patient </w:t>
      </w:r>
      <w:r w:rsidR="008A36DC">
        <w:rPr>
          <w:lang w:val="fr-BE"/>
        </w:rPr>
        <w:t xml:space="preserve">est acquis par défaut et </w:t>
      </w:r>
      <w:r w:rsidR="00CE5557">
        <w:rPr>
          <w:lang w:val="fr-BE"/>
        </w:rPr>
        <w:t xml:space="preserve">la possibilité de s’y </w:t>
      </w:r>
      <w:r w:rsidR="00CE5557">
        <w:rPr>
          <w:lang w:val="fr-BE"/>
        </w:rPr>
        <w:lastRenderedPageBreak/>
        <w:t>opposer</w:t>
      </w:r>
      <w:r w:rsidR="008A36DC">
        <w:rPr>
          <w:lang w:val="fr-BE"/>
        </w:rPr>
        <w:t xml:space="preserve"> est entièrement à charge de l’individu</w:t>
      </w:r>
      <w:r w:rsidR="00BA42FF">
        <w:rPr>
          <w:lang w:val="fr-BE"/>
        </w:rPr>
        <w:t>. Alors que, parallèlement, le droit d’</w:t>
      </w:r>
      <w:r w:rsidR="008A36DC">
        <w:rPr>
          <w:lang w:val="fr-BE"/>
        </w:rPr>
        <w:t xml:space="preserve">accès </w:t>
      </w:r>
      <w:r w:rsidR="00BA42FF">
        <w:rPr>
          <w:lang w:val="fr-BE"/>
        </w:rPr>
        <w:t>aux données médicales des citoyens européens n’est assorti d’aucun devoir</w:t>
      </w:r>
      <w:r w:rsidR="00CE5557">
        <w:rPr>
          <w:lang w:val="fr-BE"/>
        </w:rPr>
        <w:t xml:space="preserve"> en contrepartie</w:t>
      </w:r>
      <w:r w:rsidR="00BA42FF">
        <w:rPr>
          <w:lang w:val="fr-BE"/>
        </w:rPr>
        <w:t>.</w:t>
      </w:r>
    </w:p>
    <w:p w14:paraId="5E84A46B" w14:textId="47220C68" w:rsidR="00C40E92" w:rsidRDefault="00BA42FF" w:rsidP="00BA42FF">
      <w:pPr>
        <w:pStyle w:val="Corpsdetexte"/>
        <w:numPr>
          <w:ilvl w:val="0"/>
          <w:numId w:val="37"/>
        </w:numPr>
        <w:jc w:val="both"/>
        <w:rPr>
          <w:lang w:val="fr-BE"/>
        </w:rPr>
      </w:pPr>
      <w:r>
        <w:rPr>
          <w:lang w:val="fr-BE"/>
        </w:rPr>
        <w:t>L’AI-</w:t>
      </w:r>
      <w:proofErr w:type="spellStart"/>
      <w:r>
        <w:rPr>
          <w:lang w:val="fr-BE"/>
        </w:rPr>
        <w:t>Act</w:t>
      </w:r>
      <w:proofErr w:type="spellEnd"/>
      <w:r>
        <w:rPr>
          <w:lang w:val="fr-BE"/>
        </w:rPr>
        <w:t xml:space="preserve"> ne prévoit </w:t>
      </w:r>
      <w:r w:rsidRPr="00F9798A">
        <w:rPr>
          <w:b/>
          <w:bCs/>
          <w:lang w:val="fr-BE"/>
        </w:rPr>
        <w:t>pas de procédure de plainte ou de recours</w:t>
      </w:r>
      <w:r>
        <w:rPr>
          <w:lang w:val="fr-BE"/>
        </w:rPr>
        <w:t xml:space="preserve"> pour les individus qui s’estimeraient victimes d’une </w:t>
      </w:r>
      <w:r w:rsidRPr="00F9798A">
        <w:rPr>
          <w:b/>
          <w:bCs/>
          <w:lang w:val="fr-BE"/>
        </w:rPr>
        <w:t>violation de leurs droits fondamentaux</w:t>
      </w:r>
      <w:r>
        <w:rPr>
          <w:lang w:val="fr-BE"/>
        </w:rPr>
        <w:t xml:space="preserve">. </w:t>
      </w:r>
      <w:r w:rsidR="00F9798A">
        <w:rPr>
          <w:lang w:val="fr-BE"/>
        </w:rPr>
        <w:t xml:space="preserve">Plaintes et recours devront se faire sur la base d’autres réglementations, RGPD et anti-discrimination </w:t>
      </w:r>
      <w:r w:rsidR="00CE5557">
        <w:rPr>
          <w:lang w:val="fr-BE"/>
        </w:rPr>
        <w:t>essentiellement</w:t>
      </w:r>
      <w:r w:rsidR="00F9798A">
        <w:rPr>
          <w:lang w:val="fr-BE"/>
        </w:rPr>
        <w:t xml:space="preserve">. </w:t>
      </w:r>
      <w:r w:rsidR="00CE5557">
        <w:rPr>
          <w:lang w:val="fr-BE"/>
        </w:rPr>
        <w:t>En Europe</w:t>
      </w:r>
      <w:r w:rsidR="00F9798A">
        <w:rPr>
          <w:lang w:val="fr-BE"/>
        </w:rPr>
        <w:t xml:space="preserve">, </w:t>
      </w:r>
      <w:r w:rsidR="00F9798A" w:rsidRPr="00F9798A">
        <w:rPr>
          <w:b/>
          <w:bCs/>
          <w:lang w:val="fr-BE"/>
        </w:rPr>
        <w:t xml:space="preserve">le RGPD est remis en </w:t>
      </w:r>
      <w:r w:rsidR="00AD58C9">
        <w:rPr>
          <w:b/>
          <w:bCs/>
          <w:lang w:val="fr-BE"/>
        </w:rPr>
        <w:t>question</w:t>
      </w:r>
      <w:r w:rsidR="00F9798A">
        <w:rPr>
          <w:lang w:val="fr-BE"/>
        </w:rPr>
        <w:t xml:space="preserve"> et</w:t>
      </w:r>
      <w:r w:rsidR="00CE5557">
        <w:rPr>
          <w:lang w:val="fr-BE"/>
        </w:rPr>
        <w:t>, de manière générale,</w:t>
      </w:r>
      <w:r w:rsidR="00F9798A">
        <w:rPr>
          <w:lang w:val="fr-BE"/>
        </w:rPr>
        <w:t xml:space="preserve"> </w:t>
      </w:r>
      <w:r w:rsidR="00F9798A" w:rsidRPr="00F9798A">
        <w:rPr>
          <w:b/>
          <w:bCs/>
          <w:lang w:val="fr-BE"/>
        </w:rPr>
        <w:t xml:space="preserve">la complexité des algorithmes rend </w:t>
      </w:r>
      <w:r w:rsidR="002D5085">
        <w:rPr>
          <w:b/>
          <w:bCs/>
          <w:lang w:val="fr-BE"/>
        </w:rPr>
        <w:t>les</w:t>
      </w:r>
      <w:r w:rsidR="00F9798A" w:rsidRPr="00F9798A">
        <w:rPr>
          <w:b/>
          <w:bCs/>
          <w:lang w:val="fr-BE"/>
        </w:rPr>
        <w:t xml:space="preserve"> discrimination</w:t>
      </w:r>
      <w:r w:rsidR="002D5085">
        <w:rPr>
          <w:b/>
          <w:bCs/>
          <w:lang w:val="fr-BE"/>
        </w:rPr>
        <w:t>s</w:t>
      </w:r>
      <w:r w:rsidR="00F9798A" w:rsidRPr="00F9798A">
        <w:rPr>
          <w:b/>
          <w:bCs/>
          <w:lang w:val="fr-BE"/>
        </w:rPr>
        <w:t xml:space="preserve"> difficile</w:t>
      </w:r>
      <w:r w:rsidR="002D5085">
        <w:rPr>
          <w:b/>
          <w:bCs/>
          <w:lang w:val="fr-BE"/>
        </w:rPr>
        <w:t>s</w:t>
      </w:r>
      <w:r w:rsidR="00F9798A" w:rsidRPr="00F9798A">
        <w:rPr>
          <w:b/>
          <w:bCs/>
          <w:lang w:val="fr-BE"/>
        </w:rPr>
        <w:t xml:space="preserve"> à détecter</w:t>
      </w:r>
      <w:r w:rsidR="00F9798A">
        <w:rPr>
          <w:lang w:val="fr-BE"/>
        </w:rPr>
        <w:t>.</w:t>
      </w:r>
      <w:r w:rsidR="00C40E92">
        <w:rPr>
          <w:lang w:val="fr-BE"/>
        </w:rPr>
        <w:t xml:space="preserve"> </w:t>
      </w:r>
      <w:r w:rsidR="008410D0" w:rsidRPr="00CE5557">
        <w:rPr>
          <w:lang w:val="fr-BE"/>
        </w:rPr>
        <w:t>L’</w:t>
      </w:r>
      <w:r w:rsidR="008410D0" w:rsidRPr="00CE5557">
        <w:rPr>
          <w:b/>
          <w:bCs/>
          <w:lang w:val="fr-BE"/>
        </w:rPr>
        <w:t>aspect transnational</w:t>
      </w:r>
      <w:r w:rsidR="008410D0">
        <w:rPr>
          <w:lang w:val="fr-BE"/>
        </w:rPr>
        <w:t xml:space="preserve"> de l’IA ne facilite pas non plus ces recours, déjà malmenés : comment fait-on pour introduire une plainte contre un dispositif d’IA conçu dans la </w:t>
      </w:r>
      <w:r w:rsidR="008410D0" w:rsidRPr="00CE5557">
        <w:rPr>
          <w:i/>
          <w:iCs/>
          <w:lang w:val="fr-BE"/>
        </w:rPr>
        <w:t>Silicon Valley</w:t>
      </w:r>
      <w:r w:rsidR="008410D0">
        <w:rPr>
          <w:lang w:val="fr-BE"/>
        </w:rPr>
        <w:t> ?</w:t>
      </w:r>
    </w:p>
    <w:p w14:paraId="62D1C063" w14:textId="28D78AD9" w:rsidR="00BA42FF" w:rsidRDefault="00C40E92" w:rsidP="00BA42FF">
      <w:pPr>
        <w:pStyle w:val="Corpsdetexte"/>
        <w:numPr>
          <w:ilvl w:val="0"/>
          <w:numId w:val="37"/>
        </w:numPr>
        <w:jc w:val="both"/>
        <w:rPr>
          <w:lang w:val="fr-BE"/>
        </w:rPr>
      </w:pPr>
      <w:r>
        <w:rPr>
          <w:lang w:val="fr-BE"/>
        </w:rPr>
        <w:t>Les organismes nationaux qui protègent les droits humains fondamentaux ont, dans le cadre de l’AI-</w:t>
      </w:r>
      <w:proofErr w:type="spellStart"/>
      <w:r>
        <w:rPr>
          <w:lang w:val="fr-BE"/>
        </w:rPr>
        <w:t>Act</w:t>
      </w:r>
      <w:proofErr w:type="spellEnd"/>
      <w:r>
        <w:rPr>
          <w:lang w:val="fr-BE"/>
        </w:rPr>
        <w:t xml:space="preserve">, un </w:t>
      </w:r>
      <w:r w:rsidRPr="00C40E92">
        <w:rPr>
          <w:b/>
          <w:bCs/>
          <w:lang w:val="fr-BE"/>
        </w:rPr>
        <w:t>rôle purement consultatif</w:t>
      </w:r>
      <w:r>
        <w:rPr>
          <w:lang w:val="fr-BE"/>
        </w:rPr>
        <w:t xml:space="preserve"> et </w:t>
      </w:r>
      <w:r w:rsidRPr="00C40E92">
        <w:rPr>
          <w:b/>
          <w:bCs/>
          <w:lang w:val="fr-BE"/>
        </w:rPr>
        <w:t>ne peuvent pas agir au nom des individus</w:t>
      </w:r>
      <w:r>
        <w:rPr>
          <w:lang w:val="fr-BE"/>
        </w:rPr>
        <w:t xml:space="preserve">. </w:t>
      </w:r>
    </w:p>
    <w:p w14:paraId="0ED333BD" w14:textId="3985B55F" w:rsidR="00BA42FF" w:rsidRDefault="00BA42FF" w:rsidP="00BA42FF">
      <w:pPr>
        <w:pStyle w:val="Corpsdetexte"/>
        <w:numPr>
          <w:ilvl w:val="0"/>
          <w:numId w:val="36"/>
        </w:numPr>
        <w:jc w:val="both"/>
      </w:pPr>
      <w:r>
        <w:rPr>
          <w:lang w:val="fr-BE"/>
        </w:rPr>
        <w:t xml:space="preserve">Le </w:t>
      </w:r>
      <w:r w:rsidRPr="00BA42FF">
        <w:rPr>
          <w:b/>
          <w:bCs/>
          <w:lang w:val="fr-BE"/>
        </w:rPr>
        <w:t>retour sur investissement</w:t>
      </w:r>
      <w:r>
        <w:rPr>
          <w:lang w:val="fr-BE"/>
        </w:rPr>
        <w:t xml:space="preserve"> en matière d’IA </w:t>
      </w:r>
      <w:r w:rsidRPr="00BA42FF">
        <w:rPr>
          <w:b/>
          <w:bCs/>
          <w:lang w:val="fr-BE"/>
        </w:rPr>
        <w:t>va entièrement aux concepteurs de dispositifs d’IA</w:t>
      </w:r>
      <w:r>
        <w:rPr>
          <w:lang w:val="fr-BE"/>
        </w:rPr>
        <w:t xml:space="preserve">, tandis que le patient belge ne reçoit de remboursement que pour une seule application médicale digitale et que l’Etat belge est de plus en plus en difficulté pour financer les soins de santé. </w:t>
      </w:r>
    </w:p>
    <w:p w14:paraId="16001F5A" w14:textId="6F4D20FC" w:rsidR="002558F6" w:rsidRDefault="00F9798A">
      <w:pPr>
        <w:pStyle w:val="Corpsdetexte"/>
        <w:jc w:val="both"/>
      </w:pPr>
      <w:r w:rsidRPr="00F9798A">
        <w:rPr>
          <w:b/>
          <w:bCs/>
        </w:rPr>
        <w:t>IA et algorithme</w:t>
      </w:r>
      <w:r w:rsidR="004B7932">
        <w:rPr>
          <w:b/>
          <w:bCs/>
        </w:rPr>
        <w:t>s</w:t>
      </w:r>
      <w:r w:rsidRPr="00F9798A">
        <w:rPr>
          <w:b/>
          <w:bCs/>
        </w:rPr>
        <w:t xml:space="preserve"> entraînent </w:t>
      </w:r>
      <w:r w:rsidR="009D7F15">
        <w:rPr>
          <w:b/>
          <w:bCs/>
        </w:rPr>
        <w:t xml:space="preserve">donc </w:t>
      </w:r>
      <w:r w:rsidRPr="00F9798A">
        <w:rPr>
          <w:b/>
          <w:bCs/>
        </w:rPr>
        <w:t>à la fois une asymétrie de pouvoir et de connaissances, au détriment de l’individu, mais de surcroît une asymétrie dans l’exercice des droits et des devoirs</w:t>
      </w:r>
      <w:r>
        <w:t>.</w:t>
      </w:r>
    </w:p>
    <w:p w14:paraId="21C26863" w14:textId="3E9F8C96" w:rsidR="00BF19FA" w:rsidRDefault="00BF19FA">
      <w:pPr>
        <w:pStyle w:val="Corpsdetexte"/>
        <w:jc w:val="both"/>
      </w:pPr>
      <w:r>
        <w:t xml:space="preserve">Tout se passe comme si, face à des intérêts collectifs – l’innovation, l’amélioration des soins de santé, la santé publique –, présentés comme supérieurs, les droits individuels devaient s’incliner et accepter de se restreindre. </w:t>
      </w:r>
      <w:r w:rsidR="00D86188">
        <w:t>A cela s’ajoute</w:t>
      </w:r>
      <w:r>
        <w:t xml:space="preserve"> que </w:t>
      </w:r>
      <w:r w:rsidRPr="00BF19FA">
        <w:rPr>
          <w:b/>
          <w:bCs/>
        </w:rPr>
        <w:t>la « collectivisation » du bien commun entraîne également un affaiblissement des droits</w:t>
      </w:r>
      <w:r>
        <w:t xml:space="preserve">. En effet, </w:t>
      </w:r>
      <w:r w:rsidR="00C63FD4">
        <w:t xml:space="preserve">comme le faisait remarquer le Comité Ad Hoc </w:t>
      </w:r>
      <w:proofErr w:type="spellStart"/>
      <w:r w:rsidR="00C63FD4">
        <w:t>Artificial</w:t>
      </w:r>
      <w:proofErr w:type="spellEnd"/>
      <w:r w:rsidR="00C63FD4">
        <w:t xml:space="preserve"> Intelligence du Conseil de l’Europe</w:t>
      </w:r>
      <w:r w:rsidR="00645320">
        <w:t xml:space="preserve"> (</w:t>
      </w:r>
      <w:hyperlink r:id="rId83" w:history="1">
        <w:r w:rsidR="00645320" w:rsidRPr="00645320">
          <w:rPr>
            <w:rStyle w:val="Lienhypertexte"/>
          </w:rPr>
          <w:t>CAHAI</w:t>
        </w:r>
      </w:hyperlink>
      <w:r w:rsidR="00645320">
        <w:t>)</w:t>
      </w:r>
      <w:r w:rsidR="00C63FD4">
        <w:t xml:space="preserve">, </w:t>
      </w:r>
      <w:r w:rsidR="00C63FD4" w:rsidRPr="008A2FAF">
        <w:rPr>
          <w:b/>
          <w:bCs/>
        </w:rPr>
        <w:t>« notre arsenal réglementaire, s’il est bien armé contre les risques que nous avons appelés individuels, l’est bien moins par rapport [aux] risques collectifs</w:t>
      </w:r>
      <w:r w:rsidR="00C63FD4" w:rsidRPr="009B0087">
        <w:rPr>
          <w:rStyle w:val="Appelnotedebasdep"/>
        </w:rPr>
        <w:footnoteReference w:id="6"/>
      </w:r>
      <w:r w:rsidR="00C63FD4" w:rsidRPr="008A2FAF">
        <w:rPr>
          <w:b/>
          <w:bCs/>
        </w:rPr>
        <w:t> »</w:t>
      </w:r>
      <w:r w:rsidR="008A2FAF">
        <w:t>. Or l’intelligence artificielle engendre non seulement des risques pour les individus, leurs droits et leurs libertés, mais également pour des groupes d’individus : « </w:t>
      </w:r>
      <w:r w:rsidR="008A2FAF" w:rsidRPr="008A2FAF">
        <w:rPr>
          <w:b/>
          <w:bCs/>
        </w:rPr>
        <w:t>les discriminations que peuvent engendrer les techniques d’intelligence artificielle mettent en jeu au-delà des personnes des groupes d’individus</w:t>
      </w:r>
      <w:r w:rsidR="008A2FAF">
        <w:t xml:space="preserve"> réunis par le genre, la race mais également par la présence d’une donnée génétique qui permet de prédire la maladie future […]</w:t>
      </w:r>
      <w:r w:rsidR="009B0087">
        <w:rPr>
          <w:rStyle w:val="Appelnotedebasdep"/>
        </w:rPr>
        <w:footnoteReference w:id="7"/>
      </w:r>
      <w:r w:rsidR="008A2FAF">
        <w:t> ». Mais qu’est-ce qu’une « discrimination collective » ? A partir de quand y a-t-il « discrimination collective » : quand 20%</w:t>
      </w:r>
      <w:r w:rsidR="009B0087">
        <w:t xml:space="preserve"> </w:t>
      </w:r>
      <w:r w:rsidR="008A2FAF">
        <w:t xml:space="preserve">des personnes du groupe en question sont discriminées ? </w:t>
      </w:r>
      <w:r w:rsidR="009B0087">
        <w:t xml:space="preserve">50% ? 80% ? 100% ? </w:t>
      </w:r>
      <w:r w:rsidR="00645320">
        <w:t>Ces notions et enjeux ne sont pas traduits dans le droit. Dès lors, a</w:t>
      </w:r>
      <w:r w:rsidR="009B0087" w:rsidRPr="009B0087">
        <w:rPr>
          <w:b/>
          <w:bCs/>
        </w:rPr>
        <w:t xml:space="preserve">ffaiblir les droits individuels au nom d’une collectivisation des intérêts et des enjeux, c’est laisser le citoyen </w:t>
      </w:r>
      <w:r w:rsidR="00645320">
        <w:rPr>
          <w:b/>
          <w:bCs/>
        </w:rPr>
        <w:t xml:space="preserve">doublement </w:t>
      </w:r>
      <w:r w:rsidR="009B0087" w:rsidRPr="009B0087">
        <w:rPr>
          <w:b/>
          <w:bCs/>
        </w:rPr>
        <w:t>sans protection face aux risques</w:t>
      </w:r>
      <w:r w:rsidR="004B22D8">
        <w:rPr>
          <w:b/>
          <w:bCs/>
        </w:rPr>
        <w:t xml:space="preserve"> encourus</w:t>
      </w:r>
      <w:r w:rsidR="009B0087" w:rsidRPr="009B0087">
        <w:rPr>
          <w:b/>
          <w:bCs/>
        </w:rPr>
        <w:t>, qu’ils soient individuels ou collectifs</w:t>
      </w:r>
      <w:r w:rsidR="009B0087">
        <w:t>.</w:t>
      </w:r>
    </w:p>
    <w:p w14:paraId="7C21FE0D" w14:textId="77777777" w:rsidR="00A505F5" w:rsidRDefault="00A505F5">
      <w:pPr>
        <w:pStyle w:val="Corpsdetexte"/>
        <w:jc w:val="both"/>
      </w:pPr>
    </w:p>
    <w:p w14:paraId="61C980BE" w14:textId="77777777" w:rsidR="005200E2" w:rsidRDefault="005200E2">
      <w:pPr>
        <w:pStyle w:val="Corpsdetexte"/>
        <w:jc w:val="both"/>
      </w:pPr>
    </w:p>
    <w:p w14:paraId="381EFC30" w14:textId="0C942C52" w:rsidR="0064795E" w:rsidRDefault="0064795E" w:rsidP="0064795E">
      <w:pPr>
        <w:pStyle w:val="Corpsdetexte"/>
        <w:ind w:left="851"/>
        <w:jc w:val="both"/>
        <w:rPr>
          <w:rFonts w:asciiTheme="minorHAnsi" w:hAnsiTheme="minorHAnsi" w:cstheme="minorHAnsi"/>
          <w:b/>
          <w:bCs/>
          <w:u w:val="single"/>
        </w:rPr>
      </w:pPr>
      <w:r w:rsidRPr="0064795E">
        <w:rPr>
          <w:rFonts w:asciiTheme="minorHAnsi" w:hAnsiTheme="minorHAnsi" w:cstheme="minorHAnsi"/>
          <w:b/>
          <w:bCs/>
          <w:u w:val="single"/>
        </w:rPr>
        <w:t>Recommandations</w:t>
      </w:r>
    </w:p>
    <w:p w14:paraId="434D85F3" w14:textId="77777777" w:rsidR="00543B2D" w:rsidRDefault="00543B2D" w:rsidP="0064795E">
      <w:pPr>
        <w:pStyle w:val="Corpsdetexte"/>
        <w:ind w:left="851"/>
        <w:jc w:val="both"/>
        <w:rPr>
          <w:rFonts w:asciiTheme="minorHAnsi" w:hAnsiTheme="minorHAnsi" w:cstheme="minorHAnsi"/>
          <w:b/>
          <w:bCs/>
          <w:u w:val="single"/>
        </w:rPr>
      </w:pPr>
    </w:p>
    <w:p w14:paraId="2B6A3270" w14:textId="77777777" w:rsidR="00543B2D" w:rsidRDefault="00543B2D" w:rsidP="00543B2D">
      <w:pPr>
        <w:pStyle w:val="Titre2"/>
        <w:spacing w:before="37"/>
        <w:ind w:left="849" w:firstLine="0"/>
      </w:pPr>
      <w:r>
        <w:rPr>
          <w:u w:val="single"/>
        </w:rPr>
        <w:t>Afin</w:t>
      </w:r>
      <w:r>
        <w:rPr>
          <w:spacing w:val="-5"/>
          <w:u w:val="single"/>
        </w:rPr>
        <w:t xml:space="preserve"> </w:t>
      </w:r>
      <w:r>
        <w:rPr>
          <w:u w:val="single"/>
        </w:rPr>
        <w:t>d’atteindre</w:t>
      </w:r>
      <w:r>
        <w:rPr>
          <w:spacing w:val="-4"/>
          <w:u w:val="single"/>
        </w:rPr>
        <w:t xml:space="preserve"> </w:t>
      </w:r>
      <w:r>
        <w:rPr>
          <w:u w:val="single"/>
        </w:rPr>
        <w:t>ces</w:t>
      </w:r>
      <w:r>
        <w:rPr>
          <w:spacing w:val="-3"/>
          <w:u w:val="single"/>
        </w:rPr>
        <w:t xml:space="preserve"> </w:t>
      </w:r>
      <w:r>
        <w:rPr>
          <w:u w:val="single"/>
        </w:rPr>
        <w:t>objectifs,</w:t>
      </w:r>
      <w:r>
        <w:rPr>
          <w:spacing w:val="-5"/>
          <w:u w:val="single"/>
        </w:rPr>
        <w:t xml:space="preserve"> </w:t>
      </w:r>
      <w:r>
        <w:rPr>
          <w:u w:val="single"/>
        </w:rPr>
        <w:t>le</w:t>
      </w:r>
      <w:r>
        <w:rPr>
          <w:spacing w:val="-6"/>
          <w:u w:val="single"/>
        </w:rPr>
        <w:t xml:space="preserve"> </w:t>
      </w:r>
      <w:r>
        <w:rPr>
          <w:u w:val="single"/>
        </w:rPr>
        <w:t>CSNPH</w:t>
      </w:r>
      <w:r>
        <w:rPr>
          <w:spacing w:val="-6"/>
          <w:u w:val="single"/>
        </w:rPr>
        <w:t xml:space="preserve"> </w:t>
      </w:r>
      <w:r>
        <w:rPr>
          <w:u w:val="single"/>
        </w:rPr>
        <w:t>demande</w:t>
      </w:r>
      <w:r>
        <w:rPr>
          <w:spacing w:val="-3"/>
        </w:rPr>
        <w:t xml:space="preserve"> </w:t>
      </w:r>
      <w:r>
        <w:rPr>
          <w:spacing w:val="-10"/>
        </w:rPr>
        <w:t>:</w:t>
      </w:r>
    </w:p>
    <w:p w14:paraId="013FC88D" w14:textId="77777777" w:rsidR="00A005B7" w:rsidRDefault="00A005B7" w:rsidP="00A005B7">
      <w:pPr>
        <w:pStyle w:val="Corpsdetexte"/>
        <w:jc w:val="both"/>
        <w:rPr>
          <w:rFonts w:asciiTheme="minorHAnsi" w:hAnsiTheme="minorHAnsi" w:cstheme="minorHAnsi"/>
          <w:b/>
          <w:bCs/>
          <w:u w:val="single"/>
        </w:rPr>
      </w:pPr>
    </w:p>
    <w:p w14:paraId="0E1FCDE1" w14:textId="6D4A2A2C" w:rsidR="00543D1C" w:rsidRPr="00A005B7" w:rsidRDefault="00543D1C" w:rsidP="00A005B7">
      <w:pPr>
        <w:pStyle w:val="Corpsdetexte"/>
        <w:jc w:val="both"/>
        <w:rPr>
          <w:rFonts w:asciiTheme="minorHAnsi" w:hAnsiTheme="minorHAnsi" w:cstheme="minorHAnsi"/>
        </w:rPr>
      </w:pPr>
      <w:r w:rsidRPr="00543D1C">
        <w:rPr>
          <w:rFonts w:asciiTheme="minorHAnsi" w:hAnsiTheme="minorHAnsi" w:cstheme="minorHAnsi"/>
          <w:highlight w:val="yellow"/>
        </w:rPr>
        <w:t xml:space="preserve">« En vrac », à </w:t>
      </w:r>
      <w:r w:rsidR="00A26972">
        <w:rPr>
          <w:rFonts w:asciiTheme="minorHAnsi" w:hAnsiTheme="minorHAnsi" w:cstheme="minorHAnsi"/>
          <w:highlight w:val="yellow"/>
        </w:rPr>
        <w:t xml:space="preserve">rédiger et </w:t>
      </w:r>
      <w:r w:rsidRPr="00543D1C">
        <w:rPr>
          <w:rFonts w:asciiTheme="minorHAnsi" w:hAnsiTheme="minorHAnsi" w:cstheme="minorHAnsi"/>
          <w:highlight w:val="yellow"/>
        </w:rPr>
        <w:t>articuler</w:t>
      </w:r>
    </w:p>
    <w:p w14:paraId="4117C0DE" w14:textId="77777777" w:rsidR="00A005B7" w:rsidRPr="0064795E" w:rsidRDefault="00A005B7" w:rsidP="00A005B7">
      <w:pPr>
        <w:pStyle w:val="Corpsdetexte"/>
        <w:jc w:val="both"/>
        <w:rPr>
          <w:rFonts w:asciiTheme="minorHAnsi" w:hAnsiTheme="minorHAnsi" w:cstheme="minorHAnsi"/>
          <w:b/>
          <w:bCs/>
          <w:u w:val="single"/>
        </w:rPr>
      </w:pPr>
    </w:p>
    <w:p w14:paraId="027BCD74" w14:textId="59677546" w:rsidR="0064795E" w:rsidRDefault="004B7932">
      <w:pPr>
        <w:pStyle w:val="Corpsdetexte"/>
        <w:jc w:val="both"/>
      </w:pPr>
      <w:r w:rsidRPr="004B7932">
        <w:rPr>
          <w:b/>
          <w:bCs/>
          <w:i/>
          <w:iCs/>
        </w:rPr>
        <w:t xml:space="preserve">Concernant le cadre </w:t>
      </w:r>
      <w:r w:rsidR="00FF6799">
        <w:rPr>
          <w:b/>
          <w:bCs/>
          <w:i/>
          <w:iCs/>
        </w:rPr>
        <w:t>et les obligations générales</w:t>
      </w:r>
      <w:r>
        <w:t> :</w:t>
      </w:r>
    </w:p>
    <w:p w14:paraId="63C9009E" w14:textId="77777777" w:rsidR="004B7932" w:rsidRDefault="004B7932">
      <w:pPr>
        <w:pStyle w:val="Corpsdetexte"/>
        <w:jc w:val="both"/>
      </w:pPr>
    </w:p>
    <w:p w14:paraId="4A1750C1" w14:textId="66711886" w:rsidR="004B7932" w:rsidRDefault="004B7932" w:rsidP="000D5153">
      <w:pPr>
        <w:pStyle w:val="Corpsdetexte"/>
        <w:numPr>
          <w:ilvl w:val="0"/>
          <w:numId w:val="41"/>
        </w:numPr>
        <w:jc w:val="both"/>
      </w:pPr>
      <w:r>
        <w:t xml:space="preserve">Ratification </w:t>
      </w:r>
      <w:r w:rsidR="000D5153">
        <w:t xml:space="preserve">Convention du </w:t>
      </w:r>
      <w:r>
        <w:t>Conseil Europe</w:t>
      </w:r>
      <w:r w:rsidR="00A26972">
        <w:t xml:space="preserve"> et mise en place de ses principes au niveau national</w:t>
      </w:r>
    </w:p>
    <w:p w14:paraId="313693BC" w14:textId="325F95B9" w:rsidR="00A26972" w:rsidRDefault="00A26972" w:rsidP="000D5153">
      <w:pPr>
        <w:pStyle w:val="Corpsdetexte"/>
        <w:numPr>
          <w:ilvl w:val="0"/>
          <w:numId w:val="41"/>
        </w:numPr>
        <w:jc w:val="both"/>
      </w:pPr>
      <w:r>
        <w:t xml:space="preserve">Appliquer les recommandations du Conseil des Ministres du Conseil de l’Europe aux Etats Membres sur les impacts </w:t>
      </w:r>
      <w:r w:rsidR="00216B4A">
        <w:t>des systèmes algorithmiques sur les droits humains du 8 avril 2020</w:t>
      </w:r>
    </w:p>
    <w:p w14:paraId="465AB12A" w14:textId="4DD63658" w:rsidR="00216B4A" w:rsidRDefault="00216B4A" w:rsidP="000D5153">
      <w:pPr>
        <w:pStyle w:val="Corpsdetexte"/>
        <w:numPr>
          <w:ilvl w:val="0"/>
          <w:numId w:val="41"/>
        </w:numPr>
        <w:jc w:val="both"/>
      </w:pPr>
      <w:r>
        <w:t>Remplacer le consentement par défaut par le droit au consentement éclairé explicite dans le cadre de l’espace européen des données de santé</w:t>
      </w:r>
    </w:p>
    <w:p w14:paraId="5EBD7998" w14:textId="20030E55" w:rsidR="00216B4A" w:rsidRDefault="17140363" w:rsidP="000D5153">
      <w:pPr>
        <w:pStyle w:val="Corpsdetexte"/>
        <w:numPr>
          <w:ilvl w:val="0"/>
          <w:numId w:val="41"/>
        </w:numPr>
        <w:jc w:val="both"/>
      </w:pPr>
      <w:r>
        <w:t xml:space="preserve">Appliquer les principes de la Déclaration des droits numériques et notamment interdire tous </w:t>
      </w:r>
      <w:r>
        <w:lastRenderedPageBreak/>
        <w:t>systèmes d’IA qui « préjugent des choix des personnes »</w:t>
      </w:r>
    </w:p>
    <w:p w14:paraId="4B37242F" w14:textId="6D2CAE36" w:rsidR="138B439D" w:rsidRDefault="138B439D" w:rsidP="521AB255">
      <w:pPr>
        <w:pStyle w:val="Corpsdetexte"/>
        <w:numPr>
          <w:ilvl w:val="0"/>
          <w:numId w:val="41"/>
        </w:numPr>
        <w:jc w:val="both"/>
      </w:pPr>
      <w:r>
        <w:t xml:space="preserve">Charte de valeurs et de fonctionnement “IA et </w:t>
      </w:r>
      <w:r w:rsidR="003507C6">
        <w:t>personnes en situation de handicap</w:t>
      </w:r>
      <w:r>
        <w:t>” au niveau des décideurs politiques, acteurs économiques , centre de soi</w:t>
      </w:r>
      <w:r w:rsidR="00C43996">
        <w:t>ns</w:t>
      </w:r>
      <w:r>
        <w:t xml:space="preserve"> et d’accompagnement de</w:t>
      </w:r>
      <w:r w:rsidR="00C43996">
        <w:t xml:space="preserve"> personnes en situation de handicap</w:t>
      </w:r>
      <w:r>
        <w:t xml:space="preserve"> </w:t>
      </w:r>
    </w:p>
    <w:p w14:paraId="57B5EE59" w14:textId="77777777" w:rsidR="004B7932" w:rsidRDefault="004B7932" w:rsidP="000D5153">
      <w:pPr>
        <w:pStyle w:val="Corpsdetexte"/>
        <w:numPr>
          <w:ilvl w:val="0"/>
          <w:numId w:val="41"/>
        </w:numPr>
        <w:jc w:val="both"/>
      </w:pPr>
      <w:r>
        <w:t>Vraie protection des droits du citoyen et possibilité de recours</w:t>
      </w:r>
    </w:p>
    <w:p w14:paraId="18083A54" w14:textId="77777777" w:rsidR="004B7932" w:rsidRDefault="004B7932" w:rsidP="000D5153">
      <w:pPr>
        <w:pStyle w:val="Corpsdetexte"/>
        <w:numPr>
          <w:ilvl w:val="0"/>
          <w:numId w:val="41"/>
        </w:numPr>
        <w:jc w:val="both"/>
      </w:pPr>
      <w:r>
        <w:t>Définir la « discrimination collective » et se donner des outils pour lutter contre</w:t>
      </w:r>
    </w:p>
    <w:p w14:paraId="6E3D5163" w14:textId="40CE39DA" w:rsidR="004B7932" w:rsidRDefault="004B7932" w:rsidP="000D5153">
      <w:pPr>
        <w:pStyle w:val="Corpsdetexte"/>
        <w:numPr>
          <w:ilvl w:val="0"/>
          <w:numId w:val="41"/>
        </w:numPr>
        <w:jc w:val="both"/>
      </w:pPr>
      <w:r>
        <w:t xml:space="preserve">Renforcer </w:t>
      </w:r>
      <w:r w:rsidR="003507C6">
        <w:t xml:space="preserve">le </w:t>
      </w:r>
      <w:r>
        <w:t>RGPD</w:t>
      </w:r>
      <w:r w:rsidR="00B821B5">
        <w:t xml:space="preserve"> et s’assurer qu’il est bien respecté</w:t>
      </w:r>
    </w:p>
    <w:p w14:paraId="00C66FA6" w14:textId="7688BC77" w:rsidR="004B7932" w:rsidRDefault="00FF6799" w:rsidP="000D5153">
      <w:pPr>
        <w:pStyle w:val="Corpsdetexte"/>
        <w:numPr>
          <w:ilvl w:val="0"/>
          <w:numId w:val="41"/>
        </w:numPr>
        <w:jc w:val="both"/>
      </w:pPr>
      <w:r>
        <w:t>Augmenter le d</w:t>
      </w:r>
      <w:r w:rsidR="004B7932">
        <w:t>élai de conservation des données de traçage // avis Cour Européenne de Justice</w:t>
      </w:r>
    </w:p>
    <w:p w14:paraId="79655C1B" w14:textId="104400BC" w:rsidR="004B7932" w:rsidRDefault="004B7932" w:rsidP="000D5153">
      <w:pPr>
        <w:pStyle w:val="Corpsdetexte"/>
        <w:numPr>
          <w:ilvl w:val="0"/>
          <w:numId w:val="41"/>
        </w:numPr>
        <w:jc w:val="both"/>
      </w:pPr>
      <w:r>
        <w:t>Réguler les IA à risques modérés par des mesures contraignantes</w:t>
      </w:r>
    </w:p>
    <w:p w14:paraId="5E9A5951" w14:textId="2B3B7400" w:rsidR="004B7932" w:rsidRDefault="004B7932" w:rsidP="000D5153">
      <w:pPr>
        <w:pStyle w:val="Corpsdetexte"/>
        <w:numPr>
          <w:ilvl w:val="0"/>
          <w:numId w:val="41"/>
        </w:numPr>
        <w:jc w:val="both"/>
      </w:pPr>
      <w:r>
        <w:t>Compléter la législation produit de l’AI-</w:t>
      </w:r>
      <w:proofErr w:type="spellStart"/>
      <w:r>
        <w:t>Act</w:t>
      </w:r>
      <w:proofErr w:type="spellEnd"/>
      <w:r>
        <w:t xml:space="preserve"> par des contraintes spécifiques pour les IA en soins de santé, notamment pour la documentation fournie par le producteur (</w:t>
      </w:r>
      <w:r w:rsidR="00D70544">
        <w:t xml:space="preserve">obligation de fournir des informations complètes sur la </w:t>
      </w:r>
      <w:r>
        <w:t>méthodologie de développement et de validation)</w:t>
      </w:r>
    </w:p>
    <w:p w14:paraId="4CC5B38B" w14:textId="77777777" w:rsidR="004B7932" w:rsidRDefault="004B7932" w:rsidP="000D5153">
      <w:pPr>
        <w:pStyle w:val="Corpsdetexte"/>
        <w:numPr>
          <w:ilvl w:val="0"/>
          <w:numId w:val="41"/>
        </w:numPr>
        <w:jc w:val="both"/>
      </w:pPr>
      <w:r>
        <w:t>Supervision humaine des dispositifs d’IA</w:t>
      </w:r>
    </w:p>
    <w:p w14:paraId="64C93BFE" w14:textId="77777777" w:rsidR="004B7932" w:rsidRDefault="004B7932" w:rsidP="000D5153">
      <w:pPr>
        <w:pStyle w:val="Corpsdetexte"/>
        <w:numPr>
          <w:ilvl w:val="0"/>
          <w:numId w:val="41"/>
        </w:numPr>
        <w:jc w:val="both"/>
      </w:pPr>
      <w:r>
        <w:t>Garantie pour anonymisation des données de santé</w:t>
      </w:r>
    </w:p>
    <w:p w14:paraId="170F6E8B" w14:textId="77777777" w:rsidR="004B7932" w:rsidRDefault="004B7932" w:rsidP="000D5153">
      <w:pPr>
        <w:pStyle w:val="Corpsdetexte"/>
        <w:numPr>
          <w:ilvl w:val="0"/>
          <w:numId w:val="41"/>
        </w:numPr>
        <w:jc w:val="both"/>
      </w:pPr>
      <w:r>
        <w:t>AI-</w:t>
      </w:r>
      <w:proofErr w:type="spellStart"/>
      <w:r>
        <w:t>Act</w:t>
      </w:r>
      <w:proofErr w:type="spellEnd"/>
      <w:r>
        <w:t> : avoir un bon produit ne suffit pas &gt;&gt; coût si nécessaire de remédier à des impacts sociétaux !!!</w:t>
      </w:r>
    </w:p>
    <w:p w14:paraId="46109A38" w14:textId="77777777" w:rsidR="004B7932" w:rsidRDefault="004B7932" w:rsidP="000D5153">
      <w:pPr>
        <w:pStyle w:val="Corpsdetexte"/>
        <w:numPr>
          <w:ilvl w:val="0"/>
          <w:numId w:val="41"/>
        </w:numPr>
        <w:jc w:val="both"/>
      </w:pPr>
      <w:r>
        <w:t>Devoirs en contrepartie des droits d’accès aux données médicales européennes</w:t>
      </w:r>
    </w:p>
    <w:p w14:paraId="7FEAA511" w14:textId="2408E33C" w:rsidR="004D5A44" w:rsidRDefault="003507C6" w:rsidP="000D5153">
      <w:pPr>
        <w:pStyle w:val="Corpsdetexte"/>
        <w:numPr>
          <w:ilvl w:val="0"/>
          <w:numId w:val="41"/>
        </w:numPr>
        <w:jc w:val="both"/>
      </w:pPr>
      <w:r>
        <w:t>Mieux encadrer l’i</w:t>
      </w:r>
      <w:r w:rsidR="7456FF2A">
        <w:t>nterdiction de toute commercialisation des données de santé</w:t>
      </w:r>
      <w:r w:rsidR="1AA78924">
        <w:t xml:space="preserve"> </w:t>
      </w:r>
    </w:p>
    <w:p w14:paraId="718784C8" w14:textId="20E4DCB8" w:rsidR="009304EE" w:rsidRDefault="009304EE" w:rsidP="000D5153">
      <w:pPr>
        <w:pStyle w:val="Corpsdetexte"/>
        <w:numPr>
          <w:ilvl w:val="0"/>
          <w:numId w:val="41"/>
        </w:numPr>
        <w:jc w:val="both"/>
      </w:pPr>
      <w:r>
        <w:t xml:space="preserve">Développer un droit du numérique afin d’encadrer son développement : avec protection des droits humains et des droits du patient </w:t>
      </w:r>
    </w:p>
    <w:p w14:paraId="64DE9B8F" w14:textId="18C4000D" w:rsidR="009304EE" w:rsidRDefault="009304EE" w:rsidP="000D5153">
      <w:pPr>
        <w:pStyle w:val="Corpsdetexte"/>
        <w:numPr>
          <w:ilvl w:val="0"/>
          <w:numId w:val="41"/>
        </w:numPr>
        <w:jc w:val="both"/>
      </w:pPr>
      <w:r>
        <w:t>Créer un cadre juridique pour les systèmes d’aide à la décision médicale car ces systèmes brassent une très grande quantité de données</w:t>
      </w:r>
    </w:p>
    <w:p w14:paraId="465E311E" w14:textId="428E3098" w:rsidR="009304EE" w:rsidRDefault="009304EE" w:rsidP="000D5153">
      <w:pPr>
        <w:pStyle w:val="Corpsdetexte"/>
        <w:numPr>
          <w:ilvl w:val="0"/>
          <w:numId w:val="41"/>
        </w:numPr>
        <w:jc w:val="both"/>
      </w:pPr>
      <w:r>
        <w:t>Etendre évaluation des conséquences d’un outil : pas seulement sur les droits humains, mais aussi sur RGPD/vie privée, droits du patient, impacts économique et environnemental</w:t>
      </w:r>
      <w:r w:rsidR="00617909">
        <w:t xml:space="preserve"> </w:t>
      </w:r>
    </w:p>
    <w:p w14:paraId="574C7EA1" w14:textId="40CEB63D" w:rsidR="00FF6799" w:rsidRDefault="00FF6799" w:rsidP="000D5153">
      <w:pPr>
        <w:pStyle w:val="Corpsdetexte"/>
        <w:numPr>
          <w:ilvl w:val="0"/>
          <w:numId w:val="41"/>
        </w:numPr>
        <w:jc w:val="both"/>
      </w:pPr>
      <w:r>
        <w:t>Traçage individuel des données afin de pouvoir comprendre en temps réel quelles données personnelles sont utilisées, pour quoi faire, identifier les erreurs et dénoncer les abus éventuels</w:t>
      </w:r>
    </w:p>
    <w:p w14:paraId="4E227302" w14:textId="4655EE49" w:rsidR="00FF6799" w:rsidRDefault="00FF6799" w:rsidP="000D5153">
      <w:pPr>
        <w:pStyle w:val="Corpsdetexte"/>
        <w:numPr>
          <w:ilvl w:val="0"/>
          <w:numId w:val="41"/>
        </w:numPr>
        <w:jc w:val="both"/>
      </w:pPr>
      <w:r>
        <w:t>Mysanté.be : inclure toutes les données qui intéressent le citoyen, où il puisse exercer ses droits</w:t>
      </w:r>
    </w:p>
    <w:p w14:paraId="38530ACD" w14:textId="1C661AEE" w:rsidR="00FF6799" w:rsidRDefault="00FF6799" w:rsidP="000D5153">
      <w:pPr>
        <w:pStyle w:val="Corpsdetexte"/>
        <w:numPr>
          <w:ilvl w:val="0"/>
          <w:numId w:val="41"/>
        </w:numPr>
        <w:jc w:val="both"/>
      </w:pPr>
      <w:r>
        <w:t>Obligation d’informer le citoyen lorsqu’une décision individuelle a été prise le concernant impliquant un algorithme ou une IA</w:t>
      </w:r>
    </w:p>
    <w:p w14:paraId="474B89EC" w14:textId="37F68FBD" w:rsidR="00FF6799" w:rsidRDefault="00FF6799" w:rsidP="000D5153">
      <w:pPr>
        <w:pStyle w:val="Corpsdetexte"/>
        <w:numPr>
          <w:ilvl w:val="0"/>
          <w:numId w:val="41"/>
        </w:numPr>
        <w:jc w:val="both"/>
      </w:pPr>
      <w:r>
        <w:t>Articuler l’article 9 de l’AI-</w:t>
      </w:r>
      <w:proofErr w:type="spellStart"/>
      <w:r>
        <w:t>Act</w:t>
      </w:r>
      <w:proofErr w:type="spellEnd"/>
      <w:r>
        <w:t xml:space="preserve"> (définition du niveau acceptable de risque résiduaire) et l’article 35 du RGPD (risque élevé sur droits et libertés des personnes physiques) pour instaurer l’obligation 1) d’évaluer l’impact sur protection des données et aussi sur droits et libertés des personnes physiques, 2) d’évaluer les risques et les incidents au regard des droits fondamentaux, 3) fournir de l’information sur la gouvernance des données (</w:t>
      </w:r>
      <w:r w:rsidR="00894EFA">
        <w:t>critères de sélection des données et documentation des capacités d’enregistrement de l’IA), 4) de tester les données et l’exactitude des outputs, 5) de mettre en place des mesures de surveillance humaine</w:t>
      </w:r>
    </w:p>
    <w:p w14:paraId="0A271392" w14:textId="6E4D52E4" w:rsidR="00894EFA" w:rsidRDefault="00894EFA" w:rsidP="000D5153">
      <w:pPr>
        <w:pStyle w:val="Corpsdetexte"/>
        <w:numPr>
          <w:ilvl w:val="0"/>
          <w:numId w:val="41"/>
        </w:numPr>
        <w:jc w:val="both"/>
      </w:pPr>
      <w:proofErr w:type="spellStart"/>
      <w:r>
        <w:t>Chatbots</w:t>
      </w:r>
      <w:proofErr w:type="spellEnd"/>
      <w:r>
        <w:t> : mettre en place des garanties de transparence, de fonctionnement, d’équité et de lutte contre les discriminations</w:t>
      </w:r>
      <w:r w:rsidR="00216B4A">
        <w:t>, ainsi que des mesures pour limiter les risques sur la santé des « compagnons thérapeutiques »</w:t>
      </w:r>
    </w:p>
    <w:p w14:paraId="2E78E695" w14:textId="4691AB93" w:rsidR="00894EFA" w:rsidRDefault="30910B3F" w:rsidP="000D5153">
      <w:pPr>
        <w:pStyle w:val="Corpsdetexte"/>
        <w:numPr>
          <w:ilvl w:val="0"/>
          <w:numId w:val="41"/>
        </w:numPr>
        <w:jc w:val="both"/>
      </w:pPr>
      <w:r>
        <w:t xml:space="preserve">Organiser un débat démocratique public et éclairé sur l’usage des </w:t>
      </w:r>
      <w:r w:rsidR="003507C6">
        <w:t>algo</w:t>
      </w:r>
      <w:r>
        <w:t>rithmes et des IA</w:t>
      </w:r>
      <w:r w:rsidR="55AB87DC">
        <w:t xml:space="preserve"> et le faire aboutir en </w:t>
      </w:r>
      <w:r w:rsidR="003507C6">
        <w:t xml:space="preserve">des </w:t>
      </w:r>
      <w:r w:rsidR="55AB87DC">
        <w:t xml:space="preserve">textes de lois clairs et concrets pour améliorer l’accompagnement des patients </w:t>
      </w:r>
    </w:p>
    <w:p w14:paraId="17CF4B32" w14:textId="77777777" w:rsidR="00894EFA" w:rsidRDefault="00894EFA" w:rsidP="000D5153">
      <w:pPr>
        <w:pStyle w:val="Corpsdetexte"/>
        <w:numPr>
          <w:ilvl w:val="0"/>
          <w:numId w:val="41"/>
        </w:numPr>
        <w:jc w:val="both"/>
      </w:pPr>
      <w:r>
        <w:t>Introduire la possibilité, garantie par la loi, d’introduire une plainte avec présomption de discrimination, avec compensations financières et individuelles</w:t>
      </w:r>
    </w:p>
    <w:p w14:paraId="2BB79E72" w14:textId="5CB74215" w:rsidR="00894EFA" w:rsidRDefault="30910B3F" w:rsidP="521AB255">
      <w:pPr>
        <w:pStyle w:val="Corpsdetexte"/>
        <w:numPr>
          <w:ilvl w:val="0"/>
          <w:numId w:val="41"/>
        </w:numPr>
        <w:jc w:val="both"/>
        <w:rPr>
          <w:highlight w:val="magenta"/>
          <w:rPrChange w:id="127" w:author="Duchenne Véronique" w:date="2025-08-13T08:49:00Z">
            <w:rPr/>
          </w:rPrChange>
        </w:rPr>
      </w:pPr>
      <w:r w:rsidRPr="521AB255">
        <w:rPr>
          <w:highlight w:val="magenta"/>
          <w:rPrChange w:id="128" w:author="Duchenne Véronique" w:date="2025-08-13T08:49:00Z">
            <w:rPr/>
          </w:rPrChange>
        </w:rPr>
        <w:t>Protéger les standards de soins européens avec un contact en chair et en os avec le prestataire de soins</w:t>
      </w:r>
    </w:p>
    <w:p w14:paraId="2BD2A98B" w14:textId="7C086D4A" w:rsidR="00894EFA" w:rsidRDefault="00894EFA" w:rsidP="000D5153">
      <w:pPr>
        <w:pStyle w:val="Corpsdetexte"/>
        <w:numPr>
          <w:ilvl w:val="0"/>
          <w:numId w:val="41"/>
        </w:numPr>
        <w:jc w:val="both"/>
        <w:rPr>
          <w:lang w:val="fr-BE"/>
        </w:rPr>
      </w:pPr>
      <w:r w:rsidRPr="00617909">
        <w:rPr>
          <w:lang w:val="fr-BE"/>
        </w:rPr>
        <w:t xml:space="preserve">Reprise de </w:t>
      </w:r>
      <w:r w:rsidRPr="00617909">
        <w:rPr>
          <w:i/>
          <w:iCs/>
          <w:lang w:val="fr-BE"/>
        </w:rPr>
        <w:t xml:space="preserve">IA for </w:t>
      </w:r>
      <w:proofErr w:type="spellStart"/>
      <w:r w:rsidRPr="00617909">
        <w:rPr>
          <w:i/>
          <w:iCs/>
          <w:lang w:val="fr-BE"/>
        </w:rPr>
        <w:t>Health</w:t>
      </w:r>
      <w:proofErr w:type="spellEnd"/>
      <w:r w:rsidRPr="00617909">
        <w:rPr>
          <w:lang w:val="fr-BE"/>
        </w:rPr>
        <w:t xml:space="preserve"> avec </w:t>
      </w:r>
      <w:r w:rsidR="00617909" w:rsidRPr="00617909">
        <w:rPr>
          <w:lang w:val="fr-BE"/>
        </w:rPr>
        <w:t>financement approprié et</w:t>
      </w:r>
      <w:r w:rsidR="00617909">
        <w:rPr>
          <w:lang w:val="fr-BE"/>
        </w:rPr>
        <w:t xml:space="preserve"> mandat politique clair</w:t>
      </w:r>
    </w:p>
    <w:p w14:paraId="5A01628F" w14:textId="4192C70D" w:rsidR="00617909" w:rsidRDefault="00617909" w:rsidP="000D5153">
      <w:pPr>
        <w:pStyle w:val="Corpsdetexte"/>
        <w:numPr>
          <w:ilvl w:val="0"/>
          <w:numId w:val="41"/>
        </w:numPr>
        <w:jc w:val="both"/>
        <w:rPr>
          <w:lang w:val="fr-BE"/>
        </w:rPr>
      </w:pPr>
      <w:r>
        <w:rPr>
          <w:lang w:val="fr-BE"/>
        </w:rPr>
        <w:t>Imposer une analyse de risques préalable au déploiement</w:t>
      </w:r>
      <w:r w:rsidR="003507C6">
        <w:rPr>
          <w:lang w:val="fr-BE"/>
        </w:rPr>
        <w:t xml:space="preserve"> d’un dispositif d’IA</w:t>
      </w:r>
      <w:r>
        <w:rPr>
          <w:lang w:val="fr-BE"/>
        </w:rPr>
        <w:t>, qui considère le</w:t>
      </w:r>
      <w:r w:rsidR="003507C6">
        <w:rPr>
          <w:lang w:val="fr-BE"/>
        </w:rPr>
        <w:t>dit dispositif</w:t>
      </w:r>
      <w:r>
        <w:rPr>
          <w:lang w:val="fr-BE"/>
        </w:rPr>
        <w:t xml:space="preserve"> tour à tour du point de vue du patient, du soignant, du contexte de déploiement</w:t>
      </w:r>
    </w:p>
    <w:p w14:paraId="742D6625" w14:textId="770C3876" w:rsidR="00617909" w:rsidRDefault="00617909" w:rsidP="000D5153">
      <w:pPr>
        <w:pStyle w:val="Corpsdetexte"/>
        <w:numPr>
          <w:ilvl w:val="0"/>
          <w:numId w:val="41"/>
        </w:numPr>
        <w:jc w:val="both"/>
        <w:rPr>
          <w:lang w:val="fr-BE"/>
        </w:rPr>
      </w:pPr>
      <w:r>
        <w:rPr>
          <w:lang w:val="fr-BE"/>
        </w:rPr>
        <w:t>Centraliser la formation et la recherche en matière d’IA, avec les financements adéquats</w:t>
      </w:r>
    </w:p>
    <w:p w14:paraId="6694CAAA" w14:textId="77777777" w:rsidR="00617909" w:rsidRPr="00617909" w:rsidRDefault="00617909" w:rsidP="004B7932">
      <w:pPr>
        <w:pStyle w:val="Corpsdetexte"/>
        <w:jc w:val="both"/>
        <w:rPr>
          <w:lang w:val="fr-BE"/>
        </w:rPr>
      </w:pPr>
    </w:p>
    <w:p w14:paraId="2557D13E" w14:textId="7FAB2B31" w:rsidR="004B7932" w:rsidRDefault="004B7932">
      <w:pPr>
        <w:pStyle w:val="Corpsdetexte"/>
        <w:jc w:val="both"/>
      </w:pPr>
      <w:r w:rsidRPr="004B7932">
        <w:rPr>
          <w:b/>
          <w:bCs/>
          <w:i/>
          <w:iCs/>
        </w:rPr>
        <w:t>Concernant le financement</w:t>
      </w:r>
      <w:r>
        <w:t> :</w:t>
      </w:r>
    </w:p>
    <w:p w14:paraId="3D253865" w14:textId="77777777" w:rsidR="004B7932" w:rsidRDefault="004B7932">
      <w:pPr>
        <w:pStyle w:val="Corpsdetexte"/>
        <w:jc w:val="both"/>
      </w:pPr>
    </w:p>
    <w:p w14:paraId="02839F71" w14:textId="335B0AE8" w:rsidR="004B7932" w:rsidRDefault="004B7932" w:rsidP="000D5153">
      <w:pPr>
        <w:pStyle w:val="Corpsdetexte"/>
        <w:numPr>
          <w:ilvl w:val="0"/>
          <w:numId w:val="42"/>
        </w:numPr>
        <w:jc w:val="both"/>
      </w:pPr>
      <w:r>
        <w:t>Structuration du développement IA en Belgique</w:t>
      </w:r>
    </w:p>
    <w:p w14:paraId="0E8E6820" w14:textId="226EE577" w:rsidR="004B7932" w:rsidRDefault="004B7932" w:rsidP="000D5153">
      <w:pPr>
        <w:pStyle w:val="Corpsdetexte"/>
        <w:numPr>
          <w:ilvl w:val="0"/>
          <w:numId w:val="42"/>
        </w:numPr>
        <w:jc w:val="both"/>
      </w:pPr>
      <w:r>
        <w:lastRenderedPageBreak/>
        <w:t>Besoin de modèles en accès ouvert que</w:t>
      </w:r>
      <w:r w:rsidR="7C3065E7">
        <w:t xml:space="preserve"> le</w:t>
      </w:r>
      <w:r>
        <w:t xml:space="preserve"> médecin peut implémenter dans sa pratique et personnaliser pour chaque patient (biais favorables) &gt;&gt; Subsides pour science ouverte</w:t>
      </w:r>
      <w:r w:rsidR="00894EFA">
        <w:t xml:space="preserve"> et le développement d’écosystèmes d’IA cohérents, avec des panels différents pour différentes maladies et différents types de population</w:t>
      </w:r>
    </w:p>
    <w:p w14:paraId="4DBCD581" w14:textId="630B0248" w:rsidR="00216B4A" w:rsidRDefault="17140363" w:rsidP="000D5153">
      <w:pPr>
        <w:pStyle w:val="Corpsdetexte"/>
        <w:numPr>
          <w:ilvl w:val="0"/>
          <w:numId w:val="42"/>
        </w:numPr>
        <w:jc w:val="both"/>
      </w:pPr>
      <w:r>
        <w:t xml:space="preserve">Préserver des financements publics </w:t>
      </w:r>
      <w:r w:rsidR="607236A7">
        <w:t xml:space="preserve">pérennes et structurés </w:t>
      </w:r>
      <w:r>
        <w:t>pour le développement de systèmes d’IA</w:t>
      </w:r>
      <w:r w:rsidR="003507C6">
        <w:t>, et en particulier pour les</w:t>
      </w:r>
      <w:r>
        <w:t xml:space="preserve"> pathologies </w:t>
      </w:r>
      <w:r w:rsidR="003507C6">
        <w:t xml:space="preserve">exclues jusqu’à présent comme les maladies </w:t>
      </w:r>
      <w:r>
        <w:t>rares</w:t>
      </w:r>
    </w:p>
    <w:p w14:paraId="751DAD4D" w14:textId="57D8EE01" w:rsidR="004B7932" w:rsidRDefault="45C16AE1" w:rsidP="000D5153">
      <w:pPr>
        <w:pStyle w:val="Corpsdetexte"/>
        <w:numPr>
          <w:ilvl w:val="0"/>
          <w:numId w:val="42"/>
        </w:numPr>
        <w:jc w:val="both"/>
      </w:pPr>
      <w:r>
        <w:t xml:space="preserve">Utiliser </w:t>
      </w:r>
      <w:r w:rsidR="473371D9">
        <w:t xml:space="preserve">la </w:t>
      </w:r>
      <w:r>
        <w:t xml:space="preserve">valeur des données </w:t>
      </w:r>
      <w:r w:rsidR="2ACEF752">
        <w:t>de santé</w:t>
      </w:r>
      <w:ins w:id="129" w:author="Duchenne Véronique" w:date="2025-08-13T09:22:00Z">
        <w:r w:rsidR="339AD28D">
          <w:t xml:space="preserve"> </w:t>
        </w:r>
      </w:ins>
      <w:r w:rsidR="003507C6">
        <w:t>dans le cadre du</w:t>
      </w:r>
      <w:r w:rsidR="339AD28D">
        <w:t xml:space="preserve"> développement </w:t>
      </w:r>
      <w:r w:rsidR="003507C6">
        <w:t>d’</w:t>
      </w:r>
      <w:r w:rsidR="339AD28D">
        <w:t xml:space="preserve">outils </w:t>
      </w:r>
      <w:r w:rsidR="003507C6">
        <w:t>d’</w:t>
      </w:r>
      <w:r w:rsidR="339AD28D">
        <w:t xml:space="preserve">IA (responsabilité sociétale des </w:t>
      </w:r>
      <w:r w:rsidR="003507C6">
        <w:t>développeurs</w:t>
      </w:r>
      <w:r w:rsidR="339AD28D">
        <w:t xml:space="preserve"> qui s’enrichissent sur le dos des </w:t>
      </w:r>
      <w:r w:rsidR="44C5DE01">
        <w:t>consommateurs/ patients)</w:t>
      </w:r>
      <w:r w:rsidR="003507C6">
        <w:t xml:space="preserve"> </w:t>
      </w:r>
      <w:r>
        <w:t xml:space="preserve">pour financer </w:t>
      </w:r>
      <w:r w:rsidR="473371D9">
        <w:t xml:space="preserve">le </w:t>
      </w:r>
      <w:r>
        <w:t xml:space="preserve">système </w:t>
      </w:r>
      <w:r w:rsidR="2ACEF752">
        <w:t xml:space="preserve">belge </w:t>
      </w:r>
      <w:r>
        <w:t>des soins de santé</w:t>
      </w:r>
      <w:r w:rsidR="2ACEF752">
        <w:t> : changer la règle du jeu et mettre au point des règles qui crée</w:t>
      </w:r>
      <w:r w:rsidR="17140363">
        <w:t>nt</w:t>
      </w:r>
      <w:r w:rsidR="2ACEF752">
        <w:t xml:space="preserve"> de la valeur ajoutée pour les citoyens</w:t>
      </w:r>
    </w:p>
    <w:p w14:paraId="42761ED5" w14:textId="7156F903" w:rsidR="00617909" w:rsidRDefault="2ACEF752" w:rsidP="000D5153">
      <w:pPr>
        <w:pStyle w:val="Corpsdetexte"/>
        <w:numPr>
          <w:ilvl w:val="0"/>
          <w:numId w:val="42"/>
        </w:numPr>
        <w:jc w:val="both"/>
      </w:pPr>
      <w:r>
        <w:t xml:space="preserve">Coordination des différents niveaux de pouvoir &gt;&gt; intégrer l’IA dans la CIM </w:t>
      </w:r>
      <w:r w:rsidR="003507C6">
        <w:t>S</w:t>
      </w:r>
      <w:r w:rsidR="0AFC20A0">
        <w:t xml:space="preserve">oins de santé </w:t>
      </w:r>
    </w:p>
    <w:p w14:paraId="10329D0B" w14:textId="73D335DF" w:rsidR="00216B4A" w:rsidRDefault="17140363" w:rsidP="000D5153">
      <w:pPr>
        <w:pStyle w:val="Corpsdetexte"/>
        <w:numPr>
          <w:ilvl w:val="0"/>
          <w:numId w:val="42"/>
        </w:numPr>
        <w:jc w:val="both"/>
      </w:pPr>
      <w:r>
        <w:t>Garantir l’accessibilité des meilleurs soins pour tous et lutter contre le risque d’une médecine à deux vitesses selon que l’IA est utilisée ou pas</w:t>
      </w:r>
      <w:r w:rsidR="0573C81D">
        <w:t xml:space="preserve"> ==&gt; chartes et contrôle </w:t>
      </w:r>
    </w:p>
    <w:p w14:paraId="299F131A" w14:textId="77777777" w:rsidR="004B7932" w:rsidRDefault="004B7932">
      <w:pPr>
        <w:pStyle w:val="Corpsdetexte"/>
        <w:jc w:val="both"/>
      </w:pPr>
    </w:p>
    <w:p w14:paraId="491251B9" w14:textId="35341AAF" w:rsidR="004B7932" w:rsidRDefault="004B7932">
      <w:pPr>
        <w:pStyle w:val="Corpsdetexte"/>
        <w:jc w:val="both"/>
      </w:pPr>
      <w:r w:rsidRPr="004B7932">
        <w:rPr>
          <w:b/>
          <w:bCs/>
          <w:i/>
          <w:iCs/>
        </w:rPr>
        <w:t>Concernant l</w:t>
      </w:r>
      <w:r w:rsidR="00624CDB">
        <w:rPr>
          <w:b/>
          <w:bCs/>
          <w:i/>
          <w:iCs/>
        </w:rPr>
        <w:t>es prestataires de soin</w:t>
      </w:r>
      <w:r>
        <w:t> :</w:t>
      </w:r>
    </w:p>
    <w:p w14:paraId="0A4A46F9" w14:textId="77777777" w:rsidR="004B7932" w:rsidRDefault="004B7932">
      <w:pPr>
        <w:pStyle w:val="Corpsdetexte"/>
        <w:jc w:val="both"/>
      </w:pPr>
    </w:p>
    <w:p w14:paraId="4DF68050" w14:textId="6B15A27D" w:rsidR="00FF22C8" w:rsidRDefault="00216B4A" w:rsidP="000D5153">
      <w:pPr>
        <w:pStyle w:val="Corpsdetexte"/>
        <w:numPr>
          <w:ilvl w:val="0"/>
          <w:numId w:val="43"/>
        </w:numPr>
        <w:jc w:val="both"/>
      </w:pPr>
      <w:r>
        <w:t>Instaurer une f</w:t>
      </w:r>
      <w:r w:rsidR="00FF22C8">
        <w:t>ormation IA continue obligatoire des prestataires de soins, aussi pour ceux déjà en exercice</w:t>
      </w:r>
      <w:r w:rsidR="00EE22EE">
        <w:t> : besoin de structuration et d’harmonisation</w:t>
      </w:r>
      <w:r w:rsidR="00624CDB">
        <w:t xml:space="preserve"> au niveau fédéral</w:t>
      </w:r>
    </w:p>
    <w:p w14:paraId="3438E7EE" w14:textId="1D6E2FAA" w:rsidR="00FF22C8" w:rsidRDefault="40814D0F" w:rsidP="000D5153">
      <w:pPr>
        <w:pStyle w:val="Corpsdetexte"/>
        <w:numPr>
          <w:ilvl w:val="0"/>
          <w:numId w:val="43"/>
        </w:numPr>
        <w:jc w:val="both"/>
      </w:pPr>
      <w:r>
        <w:t>Adapter la déontologie</w:t>
      </w:r>
      <w:r w:rsidR="1D681B6D">
        <w:t xml:space="preserve"> en incluant la responsabilité en cas d’aide IA à la décision</w:t>
      </w:r>
    </w:p>
    <w:p w14:paraId="22FD578E" w14:textId="61AE0A59" w:rsidR="509A381A" w:rsidRDefault="005F2113" w:rsidP="521AB255">
      <w:pPr>
        <w:pStyle w:val="Corpsdetexte"/>
        <w:numPr>
          <w:ilvl w:val="0"/>
          <w:numId w:val="43"/>
        </w:numPr>
        <w:jc w:val="both"/>
      </w:pPr>
      <w:r>
        <w:t>Consacrer le t</w:t>
      </w:r>
      <w:r w:rsidR="628CEC23">
        <w:t xml:space="preserve">emps </w:t>
      </w:r>
      <w:r>
        <w:t>libéré par le recours à l’IA à l’accompagnement (humain) du patient</w:t>
      </w:r>
    </w:p>
    <w:p w14:paraId="25F53C4B" w14:textId="6233F150" w:rsidR="00FC54AD" w:rsidRDefault="00FC54AD">
      <w:pPr>
        <w:pStyle w:val="Corpsdetexte"/>
        <w:jc w:val="both"/>
      </w:pPr>
    </w:p>
    <w:p w14:paraId="56F522BA" w14:textId="274DF293" w:rsidR="00FF22C8" w:rsidRPr="00624CDB" w:rsidRDefault="00624CDB">
      <w:pPr>
        <w:pStyle w:val="Corpsdetexte"/>
        <w:jc w:val="both"/>
        <w:rPr>
          <w:b/>
          <w:bCs/>
          <w:i/>
          <w:iCs/>
          <w:lang w:val="fr-BE"/>
        </w:rPr>
      </w:pPr>
      <w:r w:rsidRPr="00624CDB">
        <w:rPr>
          <w:b/>
          <w:bCs/>
          <w:i/>
          <w:iCs/>
          <w:lang w:val="fr-BE"/>
        </w:rPr>
        <w:t>Concernant les systèmes d’IA médicaux</w:t>
      </w:r>
    </w:p>
    <w:p w14:paraId="17083D99" w14:textId="77777777" w:rsidR="00624CDB" w:rsidRDefault="00624CDB">
      <w:pPr>
        <w:pStyle w:val="Corpsdetexte"/>
        <w:jc w:val="both"/>
        <w:rPr>
          <w:lang w:val="fr-BE"/>
        </w:rPr>
      </w:pPr>
    </w:p>
    <w:p w14:paraId="1DE7E887" w14:textId="5D3A50B9" w:rsidR="00624CDB" w:rsidRDefault="00624CDB" w:rsidP="000D5153">
      <w:pPr>
        <w:pStyle w:val="Corpsdetexte"/>
        <w:numPr>
          <w:ilvl w:val="0"/>
          <w:numId w:val="44"/>
        </w:numPr>
        <w:jc w:val="both"/>
      </w:pPr>
      <w:r>
        <w:t>Décharger les médecins de la responsabilité de valider l’IA : créer un organisme central de validation</w:t>
      </w:r>
      <w:r w:rsidR="009304EE">
        <w:t xml:space="preserve">, </w:t>
      </w:r>
      <w:r>
        <w:t xml:space="preserve">d’accréditation </w:t>
      </w:r>
      <w:r w:rsidR="009304EE">
        <w:t xml:space="preserve">et de contrôle </w:t>
      </w:r>
      <w:r>
        <w:t>pour les systèmes d’IA médicaux qui entrent sur le territoire belge (proposition : sur le modèle de ce qui fonctionne pour l’accréditation des médicaments</w:t>
      </w:r>
      <w:r w:rsidR="009304EE">
        <w:t xml:space="preserve"> ou l’AFSCA</w:t>
      </w:r>
      <w:r w:rsidR="00B0648B">
        <w:t xml:space="preserve">, créer une </w:t>
      </w:r>
      <w:r w:rsidR="009304EE">
        <w:t>institution de contrôle indépendante chargée d’autoriser</w:t>
      </w:r>
      <w:r w:rsidR="00B821B5">
        <w:t xml:space="preserve">, de réguler </w:t>
      </w:r>
      <w:r w:rsidR="009304EE">
        <w:t xml:space="preserve">et de contrôler les systèmes algorithmiques et/ou d’IA tout au long de leur durée de vie, avec accès aux données d’entraînement, au code source, aux résultats des tests, avec le pouvoir d’obliger un </w:t>
      </w:r>
      <w:proofErr w:type="spellStart"/>
      <w:r w:rsidR="009304EE">
        <w:t>testing</w:t>
      </w:r>
      <w:proofErr w:type="spellEnd"/>
      <w:r w:rsidR="009304EE">
        <w:t xml:space="preserve"> préalable à l’accréditation</w:t>
      </w:r>
      <w:r>
        <w:t>)</w:t>
      </w:r>
    </w:p>
    <w:p w14:paraId="73C5EAC5" w14:textId="77777777" w:rsidR="00624CDB" w:rsidRDefault="00624CDB" w:rsidP="000D5153">
      <w:pPr>
        <w:pStyle w:val="Corpsdetexte"/>
        <w:numPr>
          <w:ilvl w:val="0"/>
          <w:numId w:val="44"/>
        </w:numPr>
        <w:jc w:val="both"/>
      </w:pPr>
      <w:r>
        <w:t>Prise en considération de données holistiques dans les modèles (choix de vie)//droits du patient</w:t>
      </w:r>
    </w:p>
    <w:p w14:paraId="727B0042" w14:textId="6D2877FD" w:rsidR="00624CDB" w:rsidRDefault="00624CDB" w:rsidP="000D5153">
      <w:pPr>
        <w:pStyle w:val="Corpsdetexte"/>
        <w:numPr>
          <w:ilvl w:val="0"/>
          <w:numId w:val="44"/>
        </w:numPr>
        <w:jc w:val="both"/>
      </w:pPr>
      <w:proofErr w:type="spellStart"/>
      <w:r>
        <w:t>Participatory</w:t>
      </w:r>
      <w:proofErr w:type="spellEnd"/>
      <w:r>
        <w:t xml:space="preserve"> Design : </w:t>
      </w:r>
      <w:r w:rsidR="00FF6799">
        <w:t>(large) p</w:t>
      </w:r>
      <w:r>
        <w:t>articipation des médecins aux développements des systèmes d’IA médicaux</w:t>
      </w:r>
    </w:p>
    <w:p w14:paraId="50C00C83" w14:textId="42A84102" w:rsidR="009304EE" w:rsidRDefault="009304EE" w:rsidP="000D5153">
      <w:pPr>
        <w:pStyle w:val="Corpsdetexte"/>
        <w:numPr>
          <w:ilvl w:val="0"/>
          <w:numId w:val="44"/>
        </w:numPr>
        <w:jc w:val="both"/>
      </w:pPr>
      <w:r>
        <w:t>Réfléchir en amont de l’automatisation aux types de données nécessaires et également à comment rendre chaque étape du processus de décision compréhensible et contrôlable</w:t>
      </w:r>
    </w:p>
    <w:p w14:paraId="2EF24DA9" w14:textId="486EA024" w:rsidR="00894EFA" w:rsidRDefault="00894EFA" w:rsidP="000D5153">
      <w:pPr>
        <w:pStyle w:val="Corpsdetexte"/>
        <w:numPr>
          <w:ilvl w:val="0"/>
          <w:numId w:val="44"/>
        </w:numPr>
        <w:jc w:val="both"/>
      </w:pPr>
      <w:r>
        <w:t>Inclure, dans les requis du développement, les besoins d’information aux médecins pour que 1) ils puissent comprendre le fonctionnement du système d’IA, 2) qu’ils puissent l’expliquer aux patients</w:t>
      </w:r>
    </w:p>
    <w:p w14:paraId="6084EC24" w14:textId="2679052A" w:rsidR="00617909" w:rsidRPr="00624CDB" w:rsidRDefault="00617909" w:rsidP="000D5153">
      <w:pPr>
        <w:pStyle w:val="Corpsdetexte"/>
        <w:numPr>
          <w:ilvl w:val="0"/>
          <w:numId w:val="44"/>
        </w:numPr>
        <w:jc w:val="both"/>
      </w:pPr>
      <w:r>
        <w:t>Financer les hôpitaux pour les contraintes nouvelles que l’IA et la gestion des données font peser sur eux</w:t>
      </w:r>
    </w:p>
    <w:p w14:paraId="710C1DC5" w14:textId="77777777" w:rsidR="00624CDB" w:rsidRDefault="00624CDB">
      <w:pPr>
        <w:pStyle w:val="Corpsdetexte"/>
        <w:jc w:val="both"/>
        <w:rPr>
          <w:lang w:val="fr-BE"/>
        </w:rPr>
      </w:pPr>
    </w:p>
    <w:p w14:paraId="71A34DDF" w14:textId="7591B778" w:rsidR="00624CDB" w:rsidRDefault="00624CDB">
      <w:pPr>
        <w:pStyle w:val="Corpsdetexte"/>
        <w:jc w:val="both"/>
        <w:rPr>
          <w:b/>
          <w:bCs/>
          <w:i/>
          <w:iCs/>
          <w:lang w:val="fr-BE"/>
        </w:rPr>
      </w:pPr>
      <w:r w:rsidRPr="00624CDB">
        <w:rPr>
          <w:b/>
          <w:bCs/>
          <w:i/>
          <w:iCs/>
          <w:lang w:val="fr-BE"/>
        </w:rPr>
        <w:t>Concernant les patients</w:t>
      </w:r>
    </w:p>
    <w:p w14:paraId="2F8BBC83" w14:textId="77777777" w:rsidR="00624CDB" w:rsidRDefault="00624CDB">
      <w:pPr>
        <w:pStyle w:val="Corpsdetexte"/>
        <w:jc w:val="both"/>
        <w:rPr>
          <w:lang w:val="fr-BE"/>
        </w:rPr>
      </w:pPr>
    </w:p>
    <w:p w14:paraId="17097034" w14:textId="37BD25E3" w:rsidR="00D70544" w:rsidRDefault="00D70544" w:rsidP="000D5153">
      <w:pPr>
        <w:pStyle w:val="Corpsdetexte"/>
        <w:numPr>
          <w:ilvl w:val="0"/>
          <w:numId w:val="45"/>
        </w:numPr>
        <w:jc w:val="both"/>
        <w:rPr>
          <w:lang w:val="fr-BE"/>
        </w:rPr>
      </w:pPr>
      <w:r>
        <w:rPr>
          <w:lang w:val="fr-BE"/>
        </w:rPr>
        <w:t xml:space="preserve">Campagne d’information à destination des citoyens sur </w:t>
      </w:r>
      <w:r w:rsidR="009304EE">
        <w:rPr>
          <w:lang w:val="fr-BE"/>
        </w:rPr>
        <w:t>l’espace européens des données et sur la possibilité de s’y opposer et comment procéder</w:t>
      </w:r>
    </w:p>
    <w:p w14:paraId="49DB6A12" w14:textId="6774EDE9" w:rsidR="00617909" w:rsidRDefault="00617909" w:rsidP="000D5153">
      <w:pPr>
        <w:pStyle w:val="Corpsdetexte"/>
        <w:numPr>
          <w:ilvl w:val="0"/>
          <w:numId w:val="45"/>
        </w:numPr>
        <w:jc w:val="both"/>
        <w:rPr>
          <w:lang w:val="fr-BE"/>
        </w:rPr>
      </w:pPr>
      <w:r>
        <w:rPr>
          <w:lang w:val="fr-BE"/>
        </w:rPr>
        <w:t>Remboursement d’applications médicales</w:t>
      </w:r>
    </w:p>
    <w:p w14:paraId="53E88483" w14:textId="05C8B8D5" w:rsidR="00216B4A" w:rsidRPr="00624CDB" w:rsidRDefault="17140363" w:rsidP="000D5153">
      <w:pPr>
        <w:pStyle w:val="Corpsdetexte"/>
        <w:numPr>
          <w:ilvl w:val="0"/>
          <w:numId w:val="45"/>
        </w:numPr>
        <w:jc w:val="both"/>
        <w:rPr>
          <w:lang w:val="fr-BE"/>
        </w:rPr>
      </w:pPr>
      <w:r w:rsidRPr="521AB255">
        <w:rPr>
          <w:lang w:val="fr-BE"/>
        </w:rPr>
        <w:t>Développer et renforcer la littératie en soins de santé des Belges</w:t>
      </w:r>
    </w:p>
    <w:p w14:paraId="321B7758" w14:textId="1230CDA0" w:rsidR="521AB255" w:rsidRPr="00B0648B" w:rsidRDefault="50B4EC12" w:rsidP="00B0648B">
      <w:pPr>
        <w:pStyle w:val="Corpsdetexte"/>
        <w:numPr>
          <w:ilvl w:val="0"/>
          <w:numId w:val="45"/>
        </w:numPr>
        <w:jc w:val="both"/>
        <w:rPr>
          <w:lang w:val="fr-BE"/>
        </w:rPr>
      </w:pPr>
      <w:r w:rsidRPr="521AB255">
        <w:rPr>
          <w:lang w:val="fr-BE"/>
        </w:rPr>
        <w:t xml:space="preserve">Assurer </w:t>
      </w:r>
      <w:r w:rsidR="00B0648B">
        <w:rPr>
          <w:lang w:val="fr-BE"/>
        </w:rPr>
        <w:t>l’</w:t>
      </w:r>
      <w:r w:rsidRPr="521AB255">
        <w:rPr>
          <w:lang w:val="fr-BE"/>
        </w:rPr>
        <w:t>accompagnement des patients moins autonomes</w:t>
      </w:r>
      <w:r w:rsidR="00B0648B">
        <w:rPr>
          <w:lang w:val="fr-BE"/>
        </w:rPr>
        <w:t xml:space="preserve"> ou </w:t>
      </w:r>
      <w:r w:rsidRPr="521AB255">
        <w:rPr>
          <w:lang w:val="fr-BE"/>
        </w:rPr>
        <w:t>éloignés des soins</w:t>
      </w:r>
      <w:r w:rsidR="1A21CDFC" w:rsidRPr="521AB255">
        <w:rPr>
          <w:lang w:val="fr-BE"/>
        </w:rPr>
        <w:t xml:space="preserve"> : utopique d’imaginer que les méde</w:t>
      </w:r>
      <w:r w:rsidR="1B2C5E03" w:rsidRPr="521AB255">
        <w:rPr>
          <w:lang w:val="fr-BE"/>
        </w:rPr>
        <w:t>cins, infirmiers</w:t>
      </w:r>
      <w:r w:rsidR="00B0648B">
        <w:rPr>
          <w:lang w:val="fr-BE"/>
        </w:rPr>
        <w:t>, etc.</w:t>
      </w:r>
      <w:r w:rsidR="1B2C5E03" w:rsidRPr="521AB255">
        <w:rPr>
          <w:lang w:val="fr-BE"/>
        </w:rPr>
        <w:t xml:space="preserve"> vont “prend</w:t>
      </w:r>
      <w:r w:rsidR="00B0648B">
        <w:rPr>
          <w:lang w:val="fr-BE"/>
        </w:rPr>
        <w:t>re</w:t>
      </w:r>
      <w:r w:rsidR="1B2C5E03" w:rsidRPr="521AB255">
        <w:rPr>
          <w:lang w:val="fr-BE"/>
        </w:rPr>
        <w:t xml:space="preserve"> le temps” ==&gt; créer </w:t>
      </w:r>
      <w:r w:rsidR="1A21CDFC" w:rsidRPr="521AB255">
        <w:rPr>
          <w:lang w:val="fr-BE"/>
        </w:rPr>
        <w:t xml:space="preserve">de nouveaux métiers d’accompagnement aux soins </w:t>
      </w:r>
    </w:p>
    <w:p w14:paraId="3648669D" w14:textId="3FB8D714" w:rsidR="00642BA6" w:rsidRPr="00624CDB" w:rsidRDefault="00624CDB" w:rsidP="339D40E6">
      <w:pPr>
        <w:pStyle w:val="Corpsdetexte"/>
        <w:spacing w:before="243"/>
        <w:rPr>
          <w:rFonts w:ascii="Calibri"/>
          <w:b/>
          <w:bCs/>
          <w:i/>
          <w:iCs/>
          <w:lang w:val="fr-BE"/>
        </w:rPr>
      </w:pPr>
      <w:r w:rsidRPr="339D40E6">
        <w:rPr>
          <w:rFonts w:ascii="Calibri"/>
          <w:b/>
          <w:bCs/>
          <w:i/>
          <w:iCs/>
          <w:lang w:val="fr-BE"/>
        </w:rPr>
        <w:t>Concernant les h</w:t>
      </w:r>
      <w:r w:rsidRPr="339D40E6">
        <w:rPr>
          <w:rFonts w:ascii="Calibri"/>
          <w:b/>
          <w:bCs/>
          <w:i/>
          <w:iCs/>
          <w:lang w:val="fr-BE"/>
        </w:rPr>
        <w:t>ô</w:t>
      </w:r>
      <w:r w:rsidRPr="339D40E6">
        <w:rPr>
          <w:rFonts w:ascii="Calibri"/>
          <w:b/>
          <w:bCs/>
          <w:i/>
          <w:iCs/>
          <w:lang w:val="fr-BE"/>
        </w:rPr>
        <w:t>pitaux</w:t>
      </w:r>
    </w:p>
    <w:p w14:paraId="682F01B0" w14:textId="77777777" w:rsidR="00642BA6" w:rsidRPr="00EE22EE" w:rsidRDefault="00642BA6">
      <w:pPr>
        <w:pStyle w:val="Corpsdetexte"/>
        <w:rPr>
          <w:sz w:val="20"/>
          <w:lang w:val="fr-BE"/>
        </w:rPr>
      </w:pPr>
    </w:p>
    <w:p w14:paraId="7921769D" w14:textId="77777777" w:rsidR="00D70544" w:rsidRDefault="00D70544" w:rsidP="000D5153">
      <w:pPr>
        <w:pStyle w:val="Corpsdetexte"/>
        <w:numPr>
          <w:ilvl w:val="0"/>
          <w:numId w:val="46"/>
        </w:numPr>
        <w:jc w:val="both"/>
      </w:pPr>
      <w:r>
        <w:t>Qualité des soins uniforme dans tous les lieux de prise en charge</w:t>
      </w:r>
    </w:p>
    <w:p w14:paraId="6E60B858" w14:textId="2A908166" w:rsidR="00642BA6" w:rsidRPr="00D70544" w:rsidRDefault="00D70544" w:rsidP="000D5153">
      <w:pPr>
        <w:pStyle w:val="Corpsdetexte"/>
        <w:numPr>
          <w:ilvl w:val="0"/>
          <w:numId w:val="46"/>
        </w:numPr>
        <w:rPr>
          <w:sz w:val="20"/>
        </w:rPr>
      </w:pPr>
      <w:r>
        <w:lastRenderedPageBreak/>
        <w:t xml:space="preserve">Renforcement de cybersécurité et accompagnement, y compris financier, de la montée en </w:t>
      </w:r>
      <w:proofErr w:type="spellStart"/>
      <w:r>
        <w:t>cybermaturité</w:t>
      </w:r>
      <w:proofErr w:type="spellEnd"/>
      <w:r>
        <w:t xml:space="preserve"> des hôpitaux</w:t>
      </w:r>
    </w:p>
    <w:p w14:paraId="0F8CE808" w14:textId="01689032" w:rsidR="00642BA6" w:rsidRPr="00B0648B" w:rsidRDefault="00894EFA" w:rsidP="000D5153">
      <w:pPr>
        <w:pStyle w:val="Corpsdetexte"/>
        <w:numPr>
          <w:ilvl w:val="0"/>
          <w:numId w:val="46"/>
        </w:numPr>
        <w:rPr>
          <w:lang w:val="fr-BE"/>
        </w:rPr>
      </w:pPr>
      <w:r w:rsidRPr="00B0648B">
        <w:rPr>
          <w:lang w:val="fr-BE"/>
        </w:rPr>
        <w:t>Garantir, dans tous les hôpitaux, la présence de l’expertise nécessaire pour analyser et critiquer les modèles d’IA</w:t>
      </w:r>
    </w:p>
    <w:p w14:paraId="0E5ECF9B" w14:textId="3BFC0CB0" w:rsidR="00617909" w:rsidRPr="00B0648B" w:rsidRDefault="00617909" w:rsidP="000D5153">
      <w:pPr>
        <w:pStyle w:val="Corpsdetexte"/>
        <w:numPr>
          <w:ilvl w:val="0"/>
          <w:numId w:val="46"/>
        </w:numPr>
        <w:rPr>
          <w:lang w:val="fr-BE"/>
        </w:rPr>
      </w:pPr>
      <w:r w:rsidRPr="00B0648B">
        <w:rPr>
          <w:lang w:val="fr-BE"/>
        </w:rPr>
        <w:t>Veiller au suivi de formation du personnel hospitalier afin de garantir la qualité de la supervision humaine en matière d’IA</w:t>
      </w:r>
    </w:p>
    <w:p w14:paraId="698868A8" w14:textId="0A1DA947" w:rsidR="00617909" w:rsidRPr="00B0648B" w:rsidRDefault="00617909" w:rsidP="000D5153">
      <w:pPr>
        <w:pStyle w:val="Corpsdetexte"/>
        <w:numPr>
          <w:ilvl w:val="0"/>
          <w:numId w:val="46"/>
        </w:numPr>
        <w:rPr>
          <w:lang w:val="fr-BE"/>
        </w:rPr>
      </w:pPr>
      <w:r w:rsidRPr="00B0648B">
        <w:rPr>
          <w:lang w:val="fr-BE"/>
        </w:rPr>
        <w:t xml:space="preserve">Ancrer les principes déontologiques de bienveillance (adoption de l’IA si et seulement si meilleure performance), information au patient, autonomie du patient, consentement </w:t>
      </w:r>
      <w:r w:rsidR="00B821B5" w:rsidRPr="00B0648B">
        <w:rPr>
          <w:lang w:val="fr-BE"/>
        </w:rPr>
        <w:t>(</w:t>
      </w:r>
      <w:r w:rsidRPr="00B0648B">
        <w:rPr>
          <w:lang w:val="fr-BE"/>
        </w:rPr>
        <w:t>véritablement</w:t>
      </w:r>
      <w:r w:rsidR="00B821B5" w:rsidRPr="00B0648B">
        <w:rPr>
          <w:lang w:val="fr-BE"/>
        </w:rPr>
        <w:t>)</w:t>
      </w:r>
      <w:r w:rsidRPr="00B0648B">
        <w:rPr>
          <w:lang w:val="fr-BE"/>
        </w:rPr>
        <w:t xml:space="preserve"> éc</w:t>
      </w:r>
      <w:r w:rsidR="00B821B5" w:rsidRPr="00B0648B">
        <w:rPr>
          <w:lang w:val="fr-BE"/>
        </w:rPr>
        <w:t>lairé du patient</w:t>
      </w:r>
    </w:p>
    <w:p w14:paraId="14CD07C1" w14:textId="77777777" w:rsidR="00216B4A" w:rsidRDefault="00216B4A" w:rsidP="00216B4A">
      <w:pPr>
        <w:pStyle w:val="Corpsdetexte"/>
        <w:rPr>
          <w:sz w:val="20"/>
          <w:lang w:val="fr-BE"/>
        </w:rPr>
      </w:pPr>
    </w:p>
    <w:p w14:paraId="67D642C4" w14:textId="61150919" w:rsidR="339D40E6" w:rsidRDefault="339D40E6" w:rsidP="339D40E6">
      <w:pPr>
        <w:pStyle w:val="Corpsdetexte"/>
        <w:rPr>
          <w:b/>
          <w:bCs/>
          <w:i/>
          <w:iCs/>
          <w:sz w:val="20"/>
          <w:szCs w:val="20"/>
          <w:lang w:val="fr-BE"/>
        </w:rPr>
      </w:pPr>
    </w:p>
    <w:p w14:paraId="11B163A9" w14:textId="4D9F9837" w:rsidR="00216B4A" w:rsidRPr="00A77EED" w:rsidRDefault="00216B4A" w:rsidP="339D40E6">
      <w:pPr>
        <w:pStyle w:val="Corpsdetexte"/>
        <w:rPr>
          <w:rFonts w:asciiTheme="minorHAnsi" w:hAnsiTheme="minorHAnsi" w:cstheme="minorHAnsi"/>
          <w:i/>
          <w:iCs/>
          <w:lang w:val="fr-BE"/>
        </w:rPr>
      </w:pPr>
      <w:r w:rsidRPr="00A77EED">
        <w:rPr>
          <w:rFonts w:asciiTheme="minorHAnsi" w:hAnsiTheme="minorHAnsi" w:cstheme="minorHAnsi"/>
          <w:b/>
          <w:bCs/>
          <w:i/>
          <w:iCs/>
          <w:lang w:val="fr-BE"/>
        </w:rPr>
        <w:t>Concernant les développeurs</w:t>
      </w:r>
      <w:r w:rsidR="005A0E1E" w:rsidRPr="00A77EED">
        <w:rPr>
          <w:rFonts w:asciiTheme="minorHAnsi" w:hAnsiTheme="minorHAnsi" w:cstheme="minorHAnsi"/>
          <w:b/>
          <w:bCs/>
          <w:i/>
          <w:iCs/>
          <w:lang w:val="fr-BE"/>
        </w:rPr>
        <w:t xml:space="preserve"> de systèmes d’IA en soins de santé</w:t>
      </w:r>
    </w:p>
    <w:p w14:paraId="695E51C9" w14:textId="77777777" w:rsidR="00216B4A" w:rsidRDefault="00216B4A" w:rsidP="00216B4A">
      <w:pPr>
        <w:pStyle w:val="Corpsdetexte"/>
        <w:rPr>
          <w:sz w:val="20"/>
          <w:lang w:val="fr-BE"/>
        </w:rPr>
      </w:pPr>
    </w:p>
    <w:p w14:paraId="2765EFBB" w14:textId="1C87258C" w:rsidR="00216B4A" w:rsidRPr="00B0648B" w:rsidRDefault="00216B4A" w:rsidP="00216B4A">
      <w:pPr>
        <w:pStyle w:val="Corpsdetexte"/>
        <w:numPr>
          <w:ilvl w:val="0"/>
          <w:numId w:val="46"/>
        </w:numPr>
        <w:rPr>
          <w:lang w:val="fr-BE"/>
        </w:rPr>
      </w:pPr>
      <w:r w:rsidRPr="00B0648B">
        <w:rPr>
          <w:lang w:val="fr-BE"/>
        </w:rPr>
        <w:t xml:space="preserve">Imposer des normes de qualité </w:t>
      </w:r>
      <w:r w:rsidR="005A0E1E" w:rsidRPr="00B0648B">
        <w:rPr>
          <w:lang w:val="fr-BE"/>
        </w:rPr>
        <w:t>méthodologiques portant sur le choix des échantillons soumis aux tests et aux évaluations afin que ces échantillons soient conformes aux exigences de la science médicale, suffisamment représentatifs et diversifiés</w:t>
      </w:r>
    </w:p>
    <w:p w14:paraId="3FF29CC2" w14:textId="02083889" w:rsidR="005A0E1E" w:rsidRPr="00B0648B" w:rsidRDefault="005A0E1E" w:rsidP="00216B4A">
      <w:pPr>
        <w:pStyle w:val="Corpsdetexte"/>
        <w:numPr>
          <w:ilvl w:val="0"/>
          <w:numId w:val="46"/>
        </w:numPr>
        <w:rPr>
          <w:lang w:val="fr-BE"/>
        </w:rPr>
      </w:pPr>
      <w:r w:rsidRPr="00B0648B">
        <w:rPr>
          <w:lang w:val="fr-BE"/>
        </w:rPr>
        <w:t>Imposer d’impliquer</w:t>
      </w:r>
      <w:r w:rsidR="00B0648B">
        <w:rPr>
          <w:lang w:val="fr-BE"/>
        </w:rPr>
        <w:t>,</w:t>
      </w:r>
      <w:r w:rsidRPr="00B0648B">
        <w:rPr>
          <w:lang w:val="fr-BE"/>
        </w:rPr>
        <w:t xml:space="preserve"> dans le développement </w:t>
      </w:r>
      <w:r w:rsidR="00B0648B">
        <w:rPr>
          <w:lang w:val="fr-BE"/>
        </w:rPr>
        <w:t xml:space="preserve">des systèmes d’IA médicaux, </w:t>
      </w:r>
      <w:r w:rsidRPr="00B0648B">
        <w:rPr>
          <w:lang w:val="fr-BE"/>
        </w:rPr>
        <w:t>des médecins, des associations de consommateurs et/ou de patients, des défenseurs des droits humains</w:t>
      </w:r>
    </w:p>
    <w:p w14:paraId="2BAE294A" w14:textId="77777777" w:rsidR="00642BA6" w:rsidRPr="00EE22EE" w:rsidRDefault="00642BA6">
      <w:pPr>
        <w:pStyle w:val="Corpsdetexte"/>
        <w:rPr>
          <w:sz w:val="20"/>
          <w:lang w:val="fr-BE"/>
        </w:rPr>
      </w:pPr>
    </w:p>
    <w:p w14:paraId="5372C011" w14:textId="77777777" w:rsidR="00642BA6" w:rsidRPr="00EE22EE" w:rsidRDefault="00642BA6">
      <w:pPr>
        <w:pStyle w:val="Corpsdetexte"/>
        <w:rPr>
          <w:sz w:val="20"/>
          <w:lang w:val="fr-BE"/>
        </w:rPr>
      </w:pPr>
    </w:p>
    <w:p w14:paraId="743F3140" w14:textId="77777777" w:rsidR="00642BA6" w:rsidRPr="00EE22EE" w:rsidRDefault="00642BA6">
      <w:pPr>
        <w:pStyle w:val="Corpsdetexte"/>
        <w:rPr>
          <w:sz w:val="20"/>
          <w:lang w:val="fr-BE"/>
        </w:rPr>
      </w:pPr>
    </w:p>
    <w:p w14:paraId="375165BA" w14:textId="77777777" w:rsidR="00642BA6" w:rsidRPr="00EE22EE" w:rsidRDefault="00642BA6">
      <w:pPr>
        <w:pStyle w:val="Corpsdetexte"/>
        <w:rPr>
          <w:sz w:val="20"/>
          <w:lang w:val="fr-BE"/>
        </w:rPr>
      </w:pPr>
    </w:p>
    <w:p w14:paraId="48B8659D" w14:textId="77777777" w:rsidR="00642BA6" w:rsidRPr="00EE22EE" w:rsidRDefault="00642BA6">
      <w:pPr>
        <w:pStyle w:val="Corpsdetexte"/>
        <w:rPr>
          <w:sz w:val="20"/>
          <w:lang w:val="fr-BE"/>
        </w:rPr>
      </w:pPr>
    </w:p>
    <w:p w14:paraId="651F1817" w14:textId="77777777" w:rsidR="00642BA6" w:rsidRPr="00EE22EE" w:rsidRDefault="00642BA6">
      <w:pPr>
        <w:pStyle w:val="Corpsdetexte"/>
        <w:rPr>
          <w:sz w:val="20"/>
          <w:lang w:val="fr-BE"/>
        </w:rPr>
      </w:pPr>
    </w:p>
    <w:p w14:paraId="74EC254F" w14:textId="77777777" w:rsidR="00642BA6" w:rsidRPr="00EE22EE" w:rsidRDefault="00642BA6">
      <w:pPr>
        <w:pStyle w:val="Corpsdetexte"/>
        <w:rPr>
          <w:sz w:val="20"/>
          <w:lang w:val="fr-BE"/>
        </w:rPr>
      </w:pPr>
    </w:p>
    <w:p w14:paraId="22604AAD" w14:textId="77777777" w:rsidR="00642BA6" w:rsidRPr="00EE22EE" w:rsidRDefault="00642BA6">
      <w:pPr>
        <w:pStyle w:val="Corpsdetexte"/>
        <w:rPr>
          <w:sz w:val="20"/>
          <w:lang w:val="fr-BE"/>
        </w:rPr>
      </w:pPr>
    </w:p>
    <w:p w14:paraId="631D95CE" w14:textId="77777777" w:rsidR="00642BA6" w:rsidRPr="00EE22EE" w:rsidRDefault="00642BA6">
      <w:pPr>
        <w:pStyle w:val="Corpsdetexte"/>
        <w:rPr>
          <w:sz w:val="20"/>
          <w:lang w:val="fr-BE"/>
        </w:rPr>
      </w:pPr>
    </w:p>
    <w:p w14:paraId="0108DA34" w14:textId="77777777" w:rsidR="00642BA6" w:rsidRPr="00EE22EE" w:rsidRDefault="00642BA6">
      <w:pPr>
        <w:pStyle w:val="Corpsdetexte"/>
        <w:rPr>
          <w:sz w:val="20"/>
          <w:lang w:val="fr-BE"/>
        </w:rPr>
      </w:pPr>
    </w:p>
    <w:p w14:paraId="4BA7B29D" w14:textId="77777777" w:rsidR="00642BA6" w:rsidRPr="00EE22EE" w:rsidRDefault="00642BA6">
      <w:pPr>
        <w:pStyle w:val="Corpsdetexte"/>
        <w:rPr>
          <w:sz w:val="20"/>
          <w:lang w:val="fr-BE"/>
        </w:rPr>
      </w:pPr>
    </w:p>
    <w:p w14:paraId="7B7C13F0" w14:textId="77777777" w:rsidR="00642BA6" w:rsidRPr="00EE22EE" w:rsidRDefault="00642BA6">
      <w:pPr>
        <w:pStyle w:val="Corpsdetexte"/>
        <w:rPr>
          <w:sz w:val="20"/>
          <w:lang w:val="fr-BE"/>
        </w:rPr>
      </w:pPr>
    </w:p>
    <w:p w14:paraId="6215E0DC" w14:textId="77777777" w:rsidR="00642BA6" w:rsidRPr="00EE22EE" w:rsidRDefault="00642BA6">
      <w:pPr>
        <w:pStyle w:val="Corpsdetexte"/>
        <w:rPr>
          <w:sz w:val="20"/>
          <w:lang w:val="fr-BE"/>
        </w:rPr>
      </w:pPr>
    </w:p>
    <w:p w14:paraId="7C604FBB" w14:textId="77777777" w:rsidR="00642BA6" w:rsidRPr="00EE22EE" w:rsidRDefault="00642BA6">
      <w:pPr>
        <w:pStyle w:val="Corpsdetexte"/>
        <w:rPr>
          <w:sz w:val="20"/>
          <w:lang w:val="fr-BE"/>
        </w:rPr>
      </w:pPr>
    </w:p>
    <w:p w14:paraId="15DFA3C9" w14:textId="77777777" w:rsidR="00642BA6" w:rsidRPr="00EE22EE" w:rsidRDefault="00642BA6">
      <w:pPr>
        <w:pStyle w:val="Corpsdetexte"/>
        <w:rPr>
          <w:sz w:val="20"/>
          <w:lang w:val="fr-BE"/>
        </w:rPr>
      </w:pPr>
    </w:p>
    <w:p w14:paraId="3F9B0A65" w14:textId="77777777" w:rsidR="00642BA6" w:rsidRPr="00EE22EE" w:rsidRDefault="00642BA6">
      <w:pPr>
        <w:pStyle w:val="Corpsdetexte"/>
        <w:rPr>
          <w:sz w:val="20"/>
          <w:lang w:val="fr-BE"/>
        </w:rPr>
      </w:pPr>
    </w:p>
    <w:p w14:paraId="22E06584" w14:textId="4D25E35C" w:rsidR="00642BA6" w:rsidRPr="00F074F5" w:rsidRDefault="00237B99" w:rsidP="00F074F5">
      <w:pPr>
        <w:pStyle w:val="Corpsdetexte"/>
        <w:spacing w:before="146"/>
        <w:rPr>
          <w:sz w:val="20"/>
        </w:rPr>
      </w:pPr>
      <w:r>
        <w:rPr>
          <w:noProof/>
          <w:sz w:val="20"/>
        </w:rPr>
        <mc:AlternateContent>
          <mc:Choice Requires="wps">
            <w:drawing>
              <wp:anchor distT="0" distB="0" distL="0" distR="0" simplePos="0" relativeHeight="487592960" behindDoc="1" locked="0" layoutInCell="1" allowOverlap="1" wp14:anchorId="59014CB1" wp14:editId="21E7F88C">
                <wp:simplePos x="0" y="0"/>
                <wp:positionH relativeFrom="page">
                  <wp:posOffset>899464</wp:posOffset>
                </wp:positionH>
                <wp:positionV relativeFrom="paragraph">
                  <wp:posOffset>263090</wp:posOffset>
                </wp:positionV>
                <wp:extent cx="1829435" cy="9525"/>
                <wp:effectExtent l="0" t="0" r="0" b="0"/>
                <wp:wrapTopAndBottom/>
                <wp:docPr id="53" name="Graphic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9525"/>
                        </a:xfrm>
                        <a:custGeom>
                          <a:avLst/>
                          <a:gdLst/>
                          <a:ahLst/>
                          <a:cxnLst/>
                          <a:rect l="l" t="t" r="r" b="b"/>
                          <a:pathLst>
                            <a:path w="1829435" h="9525">
                              <a:moveTo>
                                <a:pt x="1829053" y="0"/>
                              </a:moveTo>
                              <a:lnTo>
                                <a:pt x="0" y="0"/>
                              </a:lnTo>
                              <a:lnTo>
                                <a:pt x="0" y="9143"/>
                              </a:lnTo>
                              <a:lnTo>
                                <a:pt x="1829053" y="9143"/>
                              </a:lnTo>
                              <a:lnTo>
                                <a:pt x="182905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a="http://schemas.openxmlformats.org/drawingml/2006/main" xmlns:pic="http://schemas.openxmlformats.org/drawingml/2006/picture">
            <w:pict>
              <v:shape id="Graphic 53" style="position:absolute;margin-left:70.8pt;margin-top:20.7pt;width:144.05pt;height:.75pt;z-index:-15723520;visibility:visible;mso-wrap-style:square;mso-wrap-distance-left:0;mso-wrap-distance-top:0;mso-wrap-distance-right:0;mso-wrap-distance-bottom:0;mso-position-horizontal:absolute;mso-position-horizontal-relative:page;mso-position-vertical:absolute;mso-position-vertical-relative:text;v-text-anchor:top" coordsize="1829435,9525" o:spid="_x0000_s1026" fillcolor="black" stroked="f" path="m1829053,l,,,9143r1829053,l182905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" w14:anchorId="57BD7214">
                <v:path arrowok="t"/>
                <w10:wrap type="topAndBottom" anchorx="page"/>
              </v:shape>
            </w:pict>
          </mc:Fallback>
        </mc:AlternateContent>
      </w:r>
    </w:p>
    <w:sectPr w:rsidR="00642BA6" w:rsidRPr="00F074F5">
      <w:footerReference w:type="default" r:id="rId84"/>
      <w:pgSz w:w="11910" w:h="16840"/>
      <w:pgMar w:top="1360" w:right="1275" w:bottom="1200" w:left="1275" w:header="0" w:footer="100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Dossin Muriel" w:date="2025-09-05T12:13:00Z" w:initials="MD">
    <w:p w14:paraId="51C1D8F1" w14:textId="77777777" w:rsidR="00942CE0" w:rsidRDefault="0009388C" w:rsidP="00942CE0">
      <w:pPr>
        <w:pStyle w:val="Commentaire"/>
      </w:pPr>
      <w:r>
        <w:rPr>
          <w:rStyle w:val="Marquedecommentaire"/>
        </w:rPr>
        <w:annotationRef/>
      </w:r>
      <w:r w:rsidR="00942CE0">
        <w:rPr>
          <w:lang w:val="fr-BE"/>
        </w:rPr>
        <w:t>Les rencontres de 2024-2025 ont peu (ou pas) abordé ces questions, de même que les besoins spécifiques des personnes en situation de handicap face aux nouvelles technologies. Veut-on les approfondir en invitant de nouveaux intervenants en 2025-2026? Si oui, opte-t-on pour mettre en pause la note de position en attendant de compléter le volet «trajet de soins» et «besoins spécifiques des personnes en situation de handicap» ou choisit-on de scinder la note en 2 parties, publiables séparément: droits (celle-ci) versus trajet de soins (note à venir)?</w:t>
      </w:r>
    </w:p>
  </w:comment>
  <w:comment w:id="40" w:author="Duchenne Véronique" w:date="2025-08-11T17:17:00Z" w:initials="DV">
    <w:p w14:paraId="5105963C" w14:textId="66C80A32" w:rsidR="008E4832" w:rsidRDefault="008E4832">
      <w:r>
        <w:annotationRef/>
      </w:r>
      <w:r w:rsidRPr="13C52D8C">
        <w:t xml:space="preserve">je ne me souviens plus :-(. autres que les mebres du GT ? </w:t>
      </w:r>
    </w:p>
  </w:comment>
  <w:comment w:id="41" w:author="Dossin Muriel" w:date="2025-08-11T17:36:00Z" w:initials="DM">
    <w:p w14:paraId="2DAC8DD9" w14:textId="150E6053" w:rsidR="008E4832" w:rsidRDefault="008E4832">
      <w:r>
        <w:annotationRef/>
      </w:r>
      <w:r w:rsidRPr="4D4F8C09">
        <w:t>Non. Je voyais cet endroit comme une liste de toutes les catégories de personnes qui ont été consultées. Il y a des recoupements entre certaines catégories. Autre exemple: médecins.</w:t>
      </w:r>
    </w:p>
  </w:comment>
  <w:comment w:id="93" w:author="Dossin Muriel" w:date="2025-09-04T15:11:00Z" w:initials="MD">
    <w:p w14:paraId="4041487F" w14:textId="77777777" w:rsidR="007752A1" w:rsidRDefault="007752A1" w:rsidP="007752A1">
      <w:pPr>
        <w:pStyle w:val="Commentaire"/>
      </w:pPr>
      <w:r>
        <w:rPr>
          <w:rStyle w:val="Marquedecommentaire"/>
        </w:rPr>
        <w:annotationRef/>
      </w:r>
      <w:r>
        <w:rPr>
          <w:lang w:val="fr-BE"/>
        </w:rPr>
        <w:t>Est-ce le cas des applications, des dispositifs d’IA à domicile? A vérifier.</w:t>
      </w:r>
    </w:p>
  </w:comment>
  <w:comment w:id="103" w:author="Duchenne Véronique" w:date="2025-08-13T10:34:00Z" w:initials="DV">
    <w:p w14:paraId="6D5D01DB" w14:textId="7A89A58C" w:rsidR="008E4832" w:rsidRDefault="008E4832">
      <w:r>
        <w:annotationRef/>
      </w:r>
      <w:r w:rsidRPr="738E17E4">
        <w:t xml:space="preserve">gros enjeu par rapport à l'IA et nouvelles technologies </w:t>
      </w:r>
    </w:p>
  </w:comment>
  <w:comment w:id="111" w:author="Duchenne Véronique" w:date="2025-08-13T11:11:00Z" w:initials="DV">
    <w:p w14:paraId="2921C86F" w14:textId="29604FCC" w:rsidR="008E4832" w:rsidRDefault="008E4832">
      <w:r>
        <w:annotationRef/>
      </w:r>
      <w:r w:rsidRPr="6F6F6891">
        <w:t xml:space="preserve">que prévoit ce standard ? une particularité pour les PSH ? </w:t>
      </w:r>
    </w:p>
  </w:comment>
  <w:comment w:id="112" w:author="Dossin Muriel" w:date="2025-09-05T13:27:00Z" w:initials="MD">
    <w:p w14:paraId="4C48D011" w14:textId="77777777" w:rsidR="00247245" w:rsidRDefault="00247245" w:rsidP="00247245">
      <w:pPr>
        <w:pStyle w:val="Commentaire"/>
      </w:pPr>
      <w:r>
        <w:rPr>
          <w:rStyle w:val="Marquedecommentaire"/>
        </w:rPr>
        <w:annotationRef/>
      </w:r>
      <w:r>
        <w:rPr>
          <w:lang w:val="fr-BE"/>
        </w:rPr>
        <w:t>C’est un concept utilisé par Sofia Palmieri, qui me semble judicieuse, mais qui, à ma connaissance, ne repose sur aucun texte.</w:t>
      </w:r>
    </w:p>
  </w:comment>
  <w:comment w:id="114" w:author="Dossin Muriel" w:date="2025-09-05T13:27:00Z" w:initials="MD">
    <w:p w14:paraId="034080A8" w14:textId="77777777" w:rsidR="00247245" w:rsidRDefault="00247245" w:rsidP="00247245">
      <w:pPr>
        <w:pStyle w:val="Commentaire"/>
      </w:pPr>
      <w:r>
        <w:rPr>
          <w:rStyle w:val="Marquedecommentaire"/>
        </w:rPr>
        <w:annotationRef/>
      </w:r>
      <w:r>
        <w:rPr>
          <w:lang w:val="fr-BE"/>
        </w:rPr>
        <w:t>A investiguer.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1C1D8F1" w15:done="0"/>
  <w15:commentEx w15:paraId="5105963C" w15:done="0"/>
  <w15:commentEx w15:paraId="2DAC8DD9" w15:paraIdParent="5105963C" w15:done="0"/>
  <w15:commentEx w15:paraId="4041487F" w15:done="0"/>
  <w15:commentEx w15:paraId="6D5D01DB" w15:done="0"/>
  <w15:commentEx w15:paraId="2921C86F" w15:done="0"/>
  <w15:commentEx w15:paraId="4C48D011" w15:paraIdParent="2921C86F" w15:done="0"/>
  <w15:commentEx w15:paraId="034080A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A4DF768" w16cex:dateUtc="2025-09-05T10:13:00Z"/>
  <w16cex:commentExtensible w16cex:durableId="07629C73" w16cex:dateUtc="2025-08-11T15:17:00Z"/>
  <w16cex:commentExtensible w16cex:durableId="649505B3" w16cex:dateUtc="2025-08-11T15:36:00Z"/>
  <w16cex:commentExtensible w16cex:durableId="22AA3EE6" w16cex:dateUtc="2025-09-04T13:11:00Z"/>
  <w16cex:commentExtensible w16cex:durableId="6C8BFE35" w16cex:dateUtc="2025-08-13T08:34:00Z"/>
  <w16cex:commentExtensible w16cex:durableId="0E3BC5DA" w16cex:dateUtc="2025-08-13T09:11:00Z"/>
  <w16cex:commentExtensible w16cex:durableId="1210EEF6" w16cex:dateUtc="2025-09-05T11:27:00Z"/>
  <w16cex:commentExtensible w16cex:durableId="0A1031A1" w16cex:dateUtc="2025-09-05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1C1D8F1" w16cid:durableId="4A4DF768"/>
  <w16cid:commentId w16cid:paraId="5105963C" w16cid:durableId="07629C73"/>
  <w16cid:commentId w16cid:paraId="2DAC8DD9" w16cid:durableId="649505B3"/>
  <w16cid:commentId w16cid:paraId="4041487F" w16cid:durableId="22AA3EE6"/>
  <w16cid:commentId w16cid:paraId="6D5D01DB" w16cid:durableId="6C8BFE35"/>
  <w16cid:commentId w16cid:paraId="2921C86F" w16cid:durableId="0E3BC5DA"/>
  <w16cid:commentId w16cid:paraId="4C48D011" w16cid:durableId="1210EEF6"/>
  <w16cid:commentId w16cid:paraId="034080A8" w16cid:durableId="0A1031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7E05A" w14:textId="77777777" w:rsidR="00237B99" w:rsidRDefault="00237B99">
      <w:r>
        <w:separator/>
      </w:r>
    </w:p>
  </w:endnote>
  <w:endnote w:type="continuationSeparator" w:id="0">
    <w:p w14:paraId="70C7A0C4" w14:textId="77777777" w:rsidR="00237B99" w:rsidRDefault="0023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21142" w14:textId="77777777" w:rsidR="00642BA6" w:rsidRDefault="00237B99">
    <w:pPr>
      <w:pStyle w:val="Corpsdetexte"/>
      <w:spacing w:line="14" w:lineRule="auto"/>
      <w:rPr>
        <w:sz w:val="20"/>
      </w:rPr>
    </w:pPr>
    <w:r>
      <w:rPr>
        <w:noProof/>
        <w:sz w:val="20"/>
      </w:rPr>
      <mc:AlternateContent>
        <mc:Choice Requires="wps">
          <w:drawing>
            <wp:anchor distT="0" distB="0" distL="0" distR="0" simplePos="0" relativeHeight="487384576" behindDoc="1" locked="0" layoutInCell="1" allowOverlap="1" wp14:anchorId="283EBB9F" wp14:editId="09B08886">
              <wp:simplePos x="0" y="0"/>
              <wp:positionH relativeFrom="page">
                <wp:posOffset>3696080</wp:posOffset>
              </wp:positionH>
              <wp:positionV relativeFrom="page">
                <wp:posOffset>9917379</wp:posOffset>
              </wp:positionV>
              <wp:extent cx="168910" cy="165735"/>
              <wp:effectExtent l="0" t="0" r="0" b="0"/>
              <wp:wrapNone/>
              <wp:docPr id="44" name="Text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83EBB9F" id="_x0000_t202" coordsize="21600,21600" o:spt="202" path="m,l,21600r21600,l21600,xe">
              <v:stroke joinstyle="miter"/>
              <v:path gradientshapeok="t" o:connecttype="rect"/>
            </v:shapetype>
            <v:shape id="Textbox 44" o:spid="_x0000_s1027" type="#_x0000_t202" style="position:absolute;margin-left:291.05pt;margin-top:780.9pt;width:13.3pt;height:13.05pt;z-index:-15931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" filled="f" stroked="f">
              <v:textbox inset="0,0,0,0">
                <w:txbxContent>
                  <w:p w14:paraId="3AF2CCDE" w14:textId="77777777" w:rsidR="00642BA6" w:rsidRDefault="00237B99">
                    <w:pPr>
                      <w:pStyle w:val="Corpsdetexte"/>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83E63" w14:textId="77777777" w:rsidR="00237B99" w:rsidRDefault="00237B99">
      <w:r>
        <w:separator/>
      </w:r>
    </w:p>
  </w:footnote>
  <w:footnote w:type="continuationSeparator" w:id="0">
    <w:p w14:paraId="5D834260" w14:textId="77777777" w:rsidR="00237B99" w:rsidRDefault="00237B99">
      <w:r>
        <w:continuationSeparator/>
      </w:r>
    </w:p>
  </w:footnote>
  <w:footnote w:id="1">
    <w:p w14:paraId="4020F8D4" w14:textId="77777777" w:rsidR="0036504C" w:rsidRPr="001918A2" w:rsidRDefault="0036504C" w:rsidP="0036504C">
      <w:pPr>
        <w:pStyle w:val="Notedebasdepage"/>
      </w:pPr>
      <w:r>
        <w:rPr>
          <w:rStyle w:val="Appelnotedebasdep"/>
        </w:rPr>
        <w:footnoteRef/>
      </w:r>
      <w:r>
        <w:t xml:space="preserve"> </w:t>
      </w:r>
      <w:r w:rsidRPr="001918A2">
        <w:t>Le Conseil de l’Europe est une organisation de défense des droits humains, née en 1946, qui repose sur la Convention européenne des droits de l’homme (CEDH). Cette organisation compte 46 états membres et représente 700 millions de citoyens.</w:t>
      </w:r>
    </w:p>
  </w:footnote>
  <w:footnote w:id="2">
    <w:p w14:paraId="398881E8" w14:textId="2A796753" w:rsidR="00E11E8E" w:rsidRPr="00E11E8E" w:rsidRDefault="00E11E8E">
      <w:pPr>
        <w:pStyle w:val="Notedebasdepage"/>
      </w:pPr>
      <w:r>
        <w:rPr>
          <w:rStyle w:val="Appelnotedebasdep"/>
        </w:rPr>
        <w:footnoteRef/>
      </w:r>
      <w:r>
        <w:t xml:space="preserve"> La Déclaration européenne sur les droits et principes numériques pour la décennie numérique </w:t>
      </w:r>
      <w:r w:rsidRPr="00E11E8E">
        <w:rPr>
          <w:lang w:val="fr-BE"/>
        </w:rPr>
        <w:t xml:space="preserve">est publiée </w:t>
      </w:r>
      <w:r>
        <w:rPr>
          <w:lang w:val="fr-BE"/>
        </w:rPr>
        <w:t>a</w:t>
      </w:r>
      <w:r w:rsidRPr="00E11E8E">
        <w:rPr>
          <w:lang w:val="fr-BE"/>
        </w:rPr>
        <w:t xml:space="preserve">u </w:t>
      </w:r>
      <w:r w:rsidRPr="00C658B2">
        <w:rPr>
          <w:i/>
          <w:iCs/>
          <w:lang w:val="fr-BE"/>
        </w:rPr>
        <w:t>Journal Officiel de l’Union Européenne</w:t>
      </w:r>
      <w:r w:rsidRPr="00E11E8E">
        <w:rPr>
          <w:lang w:val="fr-BE"/>
        </w:rPr>
        <w:t xml:space="preserve"> le 23 janvier 2023. Elle est le fruit d’une concertation entre le Parlement Européen, le Conseil Européen et la Commission Européenne. Elle s’inscrit dans le cadre de la Deuxième Stratégie numérique de l’Union Européenne 2021-2030</w:t>
      </w:r>
      <w:r w:rsidR="00C658B2">
        <w:rPr>
          <w:lang w:val="fr-BE"/>
        </w:rPr>
        <w:t>,</w:t>
      </w:r>
      <w:r w:rsidRPr="00E11E8E">
        <w:rPr>
          <w:lang w:val="fr-BE"/>
        </w:rPr>
        <w:t xml:space="preserve"> qui fixe quatre objectifs principaux : des infrastructures numériques sûres, la transformation numérique des entreprises, la numérisation des services publics et la montée en compétence numérique des professionnels de l’Union Européenne.</w:t>
      </w:r>
    </w:p>
  </w:footnote>
  <w:footnote w:id="3">
    <w:p w14:paraId="2B8A0B09" w14:textId="77777777" w:rsidR="001A142B" w:rsidRPr="00DC0DFC" w:rsidRDefault="001A142B" w:rsidP="001A142B">
      <w:pPr>
        <w:pStyle w:val="Notedebasdepage"/>
      </w:pPr>
      <w:r>
        <w:rPr>
          <w:rStyle w:val="Appelnotedebasdep"/>
        </w:rPr>
        <w:footnoteRef/>
      </w:r>
      <w:r>
        <w:t xml:space="preserve"> </w:t>
      </w:r>
      <w:r w:rsidRPr="00DC0DFC">
        <w:t xml:space="preserve">Le Comité des droits des personnes handicapées </w:t>
      </w:r>
      <w:r>
        <w:t xml:space="preserve">ou </w:t>
      </w:r>
      <w:r w:rsidRPr="00DC0DFC">
        <w:t>Comité UNCRPD</w:t>
      </w:r>
      <w:r>
        <w:t xml:space="preserve"> est chargé de</w:t>
      </w:r>
      <w:r w:rsidRPr="00DC0DFC">
        <w:t xml:space="preserve"> veille</w:t>
      </w:r>
      <w:r>
        <w:t>r</w:t>
      </w:r>
      <w:r w:rsidRPr="00DC0DFC">
        <w:t xml:space="preserve"> au respect de la Convention. A intervalles réguliers, les Etats Parties soumettent à ce Comité un rapport mettant en évidence, pour leur pays, l’état d’avancement du respect des droits des personnes en situation de handicap. La société civile remet, de son côté, un rapport parallèle, dit alternatif. A la suite de ce dialogue avec le pays évalué et sa société civile, le Comité UNCRPD publie ses « observations finales ».</w:t>
      </w:r>
    </w:p>
  </w:footnote>
  <w:footnote w:id="4">
    <w:p w14:paraId="08F15071" w14:textId="45CE76E6" w:rsidR="007649FC" w:rsidRPr="007649FC" w:rsidRDefault="007649FC">
      <w:pPr>
        <w:pStyle w:val="Notedebasdepage"/>
      </w:pPr>
      <w:r>
        <w:rPr>
          <w:rStyle w:val="Appelnotedebasdep"/>
        </w:rPr>
        <w:footnoteRef/>
      </w:r>
      <w:r>
        <w:t xml:space="preserve"> Pour la liste des 27 organismes, voir </w:t>
      </w:r>
      <w:hyperlink r:id="rId1" w:history="1">
        <w:r>
          <w:rPr>
            <w:rStyle w:val="Lienhypertexte"/>
            <w:lang w:eastAsia="nl-NL"/>
          </w:rPr>
          <w:t>Intelligence artificielle | SPF Economie</w:t>
        </w:r>
      </w:hyperlink>
      <w:r w:rsidR="00AE5FFE">
        <w:t xml:space="preserve"> et </w:t>
      </w:r>
      <w:hyperlink r:id="rId2" w:history="1">
        <w:proofErr w:type="spellStart"/>
        <w:r w:rsidR="00AE5FFE">
          <w:rPr>
            <w:rStyle w:val="Lienhypertexte"/>
            <w:lang w:eastAsia="nl-NL"/>
          </w:rPr>
          <w:t>Artificiële</w:t>
        </w:r>
        <w:proofErr w:type="spellEnd"/>
        <w:r w:rsidR="00AE5FFE">
          <w:rPr>
            <w:rStyle w:val="Lienhypertexte"/>
            <w:lang w:eastAsia="nl-NL"/>
          </w:rPr>
          <w:t xml:space="preserve"> </w:t>
        </w:r>
        <w:proofErr w:type="spellStart"/>
        <w:r w:rsidR="00AE5FFE">
          <w:rPr>
            <w:rStyle w:val="Lienhypertexte"/>
            <w:lang w:eastAsia="nl-NL"/>
          </w:rPr>
          <w:t>intelligentie</w:t>
        </w:r>
        <w:proofErr w:type="spellEnd"/>
        <w:r w:rsidR="00AE5FFE">
          <w:rPr>
            <w:rStyle w:val="Lienhypertexte"/>
            <w:lang w:eastAsia="nl-NL"/>
          </w:rPr>
          <w:t xml:space="preserve"> | FOD Economie</w:t>
        </w:r>
      </w:hyperlink>
      <w:r w:rsidR="00AE5FFE">
        <w:t>.</w:t>
      </w:r>
    </w:p>
  </w:footnote>
  <w:footnote w:id="5">
    <w:p w14:paraId="3FBF163F" w14:textId="6C25C391" w:rsidR="00BC6EEF" w:rsidRPr="00BC6EEF" w:rsidRDefault="00BC6EEF">
      <w:pPr>
        <w:pStyle w:val="Notedebasdepage"/>
      </w:pPr>
      <w:r>
        <w:rPr>
          <w:rStyle w:val="Appelnotedebasdep"/>
        </w:rPr>
        <w:footnoteRef/>
      </w:r>
      <w:r>
        <w:t xml:space="preserve"> Cette</w:t>
      </w:r>
      <w:r w:rsidRPr="00BC6EEF">
        <w:t xml:space="preserve"> loi du 26 avril 2024 établit un cadre pour la cybersécurité des réseaux et des systèmes d’information d’intérêt général pour la sécurité publique</w:t>
      </w:r>
      <w:r>
        <w:t xml:space="preserve"> </w:t>
      </w:r>
      <w:r w:rsidRPr="00BC6EEF">
        <w:t xml:space="preserve">est une transposition de la directive UE 2022/2555 du 14 décembre 2022. </w:t>
      </w:r>
      <w:r>
        <w:t>Elle</w:t>
      </w:r>
      <w:r w:rsidRPr="00BC6EEF">
        <w:t xml:space="preserve"> est entrée en vigueur le 18 octobre 2024.</w:t>
      </w:r>
    </w:p>
  </w:footnote>
  <w:footnote w:id="6">
    <w:p w14:paraId="3ACE4066" w14:textId="25FC3733" w:rsidR="00C63FD4" w:rsidRPr="00C63FD4" w:rsidRDefault="00C63FD4">
      <w:pPr>
        <w:pStyle w:val="Notedebasdepage"/>
        <w:rPr>
          <w:lang w:val="fr-BE"/>
        </w:rPr>
      </w:pPr>
      <w:r>
        <w:rPr>
          <w:rStyle w:val="Appelnotedebasdep"/>
        </w:rPr>
        <w:footnoteRef/>
      </w:r>
      <w:r>
        <w:t xml:space="preserve"> </w:t>
      </w:r>
      <w:r w:rsidR="00393FC0">
        <w:t xml:space="preserve">Yves POULLET, ancien recteur de l’Université de Namur et directeur du Centre de recherches informatiques et droit (CRID) : </w:t>
      </w:r>
      <w:hyperlink r:id="rId3" w:history="1">
        <w:proofErr w:type="spellStart"/>
        <w:r w:rsidR="00537A1D" w:rsidRPr="00537A1D">
          <w:rPr>
            <w:color w:val="0000FF"/>
            <w:sz w:val="22"/>
            <w:szCs w:val="22"/>
            <w:u w:val="single"/>
          </w:rPr>
          <w:t>Poullet</w:t>
        </w:r>
        <w:proofErr w:type="spellEnd"/>
        <w:r w:rsidR="00537A1D" w:rsidRPr="00537A1D">
          <w:rPr>
            <w:color w:val="0000FF"/>
            <w:sz w:val="22"/>
            <w:szCs w:val="22"/>
            <w:u w:val="single"/>
          </w:rPr>
          <w:t xml:space="preserve">, Y., « À propos de quelques documents internationaux relatifs à l’éthique de l’intelligence </w:t>
        </w:r>
        <w:proofErr w:type="spellStart"/>
        <w:r w:rsidR="00537A1D" w:rsidRPr="00537A1D">
          <w:rPr>
            <w:color w:val="0000FF"/>
            <w:sz w:val="22"/>
            <w:szCs w:val="22"/>
            <w:u w:val="single"/>
          </w:rPr>
          <w:t>artific</w:t>
        </w:r>
        <w:proofErr w:type="spellEnd"/>
        <w:r w:rsidR="00537A1D" w:rsidRPr="00537A1D">
          <w:rPr>
            <w:color w:val="0000FF"/>
            <w:sz w:val="22"/>
            <w:szCs w:val="22"/>
            <w:u w:val="single"/>
          </w:rPr>
          <w:t xml:space="preserve">... - Strada </w:t>
        </w:r>
        <w:proofErr w:type="spellStart"/>
        <w:r w:rsidR="00537A1D" w:rsidRPr="00537A1D">
          <w:rPr>
            <w:color w:val="0000FF"/>
            <w:sz w:val="22"/>
            <w:szCs w:val="22"/>
            <w:u w:val="single"/>
          </w:rPr>
          <w:t>lex</w:t>
        </w:r>
        <w:proofErr w:type="spellEnd"/>
      </w:hyperlink>
    </w:p>
  </w:footnote>
  <w:footnote w:id="7">
    <w:p w14:paraId="3B0A7696" w14:textId="390285F2" w:rsidR="009B0087" w:rsidRPr="009B0087" w:rsidRDefault="009B0087">
      <w:pPr>
        <w:pStyle w:val="Notedebasdepage"/>
        <w:rPr>
          <w:lang w:val="fr-BE"/>
        </w:rPr>
      </w:pPr>
      <w:r>
        <w:rPr>
          <w:rStyle w:val="Appelnotedebasdep"/>
        </w:rPr>
        <w:footnoteRef/>
      </w:r>
      <w:r>
        <w:t xml:space="preserve"> </w:t>
      </w:r>
      <w:r>
        <w:rPr>
          <w:lang w:val="fr-BE"/>
        </w:rPr>
        <w:t>Idem.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7F4"/>
    <w:multiLevelType w:val="hybridMultilevel"/>
    <w:tmpl w:val="7D409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48A51"/>
    <w:multiLevelType w:val="hybridMultilevel"/>
    <w:tmpl w:val="31B696F4"/>
    <w:lvl w:ilvl="0" w:tplc="9F2CEB3C">
      <w:start w:val="1"/>
      <w:numFmt w:val="bullet"/>
      <w:lvlText w:val="-"/>
      <w:lvlJc w:val="left"/>
      <w:pPr>
        <w:ind w:left="720" w:hanging="360"/>
      </w:pPr>
      <w:rPr>
        <w:rFonts w:ascii="Aptos" w:hAnsi="Aptos" w:hint="default"/>
      </w:rPr>
    </w:lvl>
    <w:lvl w:ilvl="1" w:tplc="E4869320">
      <w:start w:val="1"/>
      <w:numFmt w:val="bullet"/>
      <w:lvlText w:val="o"/>
      <w:lvlJc w:val="left"/>
      <w:pPr>
        <w:ind w:left="1440" w:hanging="360"/>
      </w:pPr>
      <w:rPr>
        <w:rFonts w:ascii="Courier New" w:hAnsi="Courier New" w:hint="default"/>
      </w:rPr>
    </w:lvl>
    <w:lvl w:ilvl="2" w:tplc="D5D26698">
      <w:start w:val="1"/>
      <w:numFmt w:val="bullet"/>
      <w:lvlText w:val=""/>
      <w:lvlJc w:val="left"/>
      <w:pPr>
        <w:ind w:left="2160" w:hanging="360"/>
      </w:pPr>
      <w:rPr>
        <w:rFonts w:ascii="Wingdings" w:hAnsi="Wingdings" w:hint="default"/>
      </w:rPr>
    </w:lvl>
    <w:lvl w:ilvl="3" w:tplc="4CB8C192">
      <w:start w:val="1"/>
      <w:numFmt w:val="bullet"/>
      <w:lvlText w:val=""/>
      <w:lvlJc w:val="left"/>
      <w:pPr>
        <w:ind w:left="2880" w:hanging="360"/>
      </w:pPr>
      <w:rPr>
        <w:rFonts w:ascii="Symbol" w:hAnsi="Symbol" w:hint="default"/>
      </w:rPr>
    </w:lvl>
    <w:lvl w:ilvl="4" w:tplc="B844A786">
      <w:start w:val="1"/>
      <w:numFmt w:val="bullet"/>
      <w:lvlText w:val="o"/>
      <w:lvlJc w:val="left"/>
      <w:pPr>
        <w:ind w:left="3600" w:hanging="360"/>
      </w:pPr>
      <w:rPr>
        <w:rFonts w:ascii="Courier New" w:hAnsi="Courier New" w:hint="default"/>
      </w:rPr>
    </w:lvl>
    <w:lvl w:ilvl="5" w:tplc="66E25814">
      <w:start w:val="1"/>
      <w:numFmt w:val="bullet"/>
      <w:lvlText w:val=""/>
      <w:lvlJc w:val="left"/>
      <w:pPr>
        <w:ind w:left="4320" w:hanging="360"/>
      </w:pPr>
      <w:rPr>
        <w:rFonts w:ascii="Wingdings" w:hAnsi="Wingdings" w:hint="default"/>
      </w:rPr>
    </w:lvl>
    <w:lvl w:ilvl="6" w:tplc="86DE631C">
      <w:start w:val="1"/>
      <w:numFmt w:val="bullet"/>
      <w:lvlText w:val=""/>
      <w:lvlJc w:val="left"/>
      <w:pPr>
        <w:ind w:left="5040" w:hanging="360"/>
      </w:pPr>
      <w:rPr>
        <w:rFonts w:ascii="Symbol" w:hAnsi="Symbol" w:hint="default"/>
      </w:rPr>
    </w:lvl>
    <w:lvl w:ilvl="7" w:tplc="AFA4A900">
      <w:start w:val="1"/>
      <w:numFmt w:val="bullet"/>
      <w:lvlText w:val="o"/>
      <w:lvlJc w:val="left"/>
      <w:pPr>
        <w:ind w:left="5760" w:hanging="360"/>
      </w:pPr>
      <w:rPr>
        <w:rFonts w:ascii="Courier New" w:hAnsi="Courier New" w:hint="default"/>
      </w:rPr>
    </w:lvl>
    <w:lvl w:ilvl="8" w:tplc="EE1C5ABA">
      <w:start w:val="1"/>
      <w:numFmt w:val="bullet"/>
      <w:lvlText w:val=""/>
      <w:lvlJc w:val="left"/>
      <w:pPr>
        <w:ind w:left="6480" w:hanging="360"/>
      </w:pPr>
      <w:rPr>
        <w:rFonts w:ascii="Wingdings" w:hAnsi="Wingdings" w:hint="default"/>
      </w:rPr>
    </w:lvl>
  </w:abstractNum>
  <w:abstractNum w:abstractNumId="2" w15:restartNumberingAfterBreak="0">
    <w:nsid w:val="033A75DF"/>
    <w:multiLevelType w:val="hybridMultilevel"/>
    <w:tmpl w:val="7908C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E1C3C"/>
    <w:multiLevelType w:val="hybridMultilevel"/>
    <w:tmpl w:val="C13A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92D8D"/>
    <w:multiLevelType w:val="hybridMultilevel"/>
    <w:tmpl w:val="755A5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1616D1"/>
    <w:multiLevelType w:val="hybridMultilevel"/>
    <w:tmpl w:val="06404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1A2F50"/>
    <w:multiLevelType w:val="hybridMultilevel"/>
    <w:tmpl w:val="9A728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692C38"/>
    <w:multiLevelType w:val="hybridMultilevel"/>
    <w:tmpl w:val="2C94B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5761E"/>
    <w:multiLevelType w:val="hybridMultilevel"/>
    <w:tmpl w:val="63F2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77FFD"/>
    <w:multiLevelType w:val="hybridMultilevel"/>
    <w:tmpl w:val="D612204A"/>
    <w:lvl w:ilvl="0" w:tplc="0E74F24A">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CA20D774">
      <w:numFmt w:val="bullet"/>
      <w:lvlText w:val="•"/>
      <w:lvlJc w:val="left"/>
      <w:pPr>
        <w:ind w:left="1532" w:hanging="360"/>
      </w:pPr>
      <w:rPr>
        <w:rFonts w:hint="default"/>
        <w:lang w:val="fr-FR" w:eastAsia="en-US" w:bidi="ar-SA"/>
      </w:rPr>
    </w:lvl>
    <w:lvl w:ilvl="2" w:tplc="1BE2FD4C">
      <w:numFmt w:val="bullet"/>
      <w:lvlText w:val="•"/>
      <w:lvlJc w:val="left"/>
      <w:pPr>
        <w:ind w:left="2346" w:hanging="360"/>
      </w:pPr>
      <w:rPr>
        <w:rFonts w:hint="default"/>
        <w:lang w:val="fr-FR" w:eastAsia="en-US" w:bidi="ar-SA"/>
      </w:rPr>
    </w:lvl>
    <w:lvl w:ilvl="3" w:tplc="15F825B2">
      <w:numFmt w:val="bullet"/>
      <w:lvlText w:val="•"/>
      <w:lvlJc w:val="left"/>
      <w:pPr>
        <w:ind w:left="3159" w:hanging="360"/>
      </w:pPr>
      <w:rPr>
        <w:rFonts w:hint="default"/>
        <w:lang w:val="fr-FR" w:eastAsia="en-US" w:bidi="ar-SA"/>
      </w:rPr>
    </w:lvl>
    <w:lvl w:ilvl="4" w:tplc="AA923DA2">
      <w:numFmt w:val="bullet"/>
      <w:lvlText w:val="•"/>
      <w:lvlJc w:val="left"/>
      <w:pPr>
        <w:ind w:left="3973" w:hanging="360"/>
      </w:pPr>
      <w:rPr>
        <w:rFonts w:hint="default"/>
        <w:lang w:val="fr-FR" w:eastAsia="en-US" w:bidi="ar-SA"/>
      </w:rPr>
    </w:lvl>
    <w:lvl w:ilvl="5" w:tplc="EE4EE342">
      <w:numFmt w:val="bullet"/>
      <w:lvlText w:val="•"/>
      <w:lvlJc w:val="left"/>
      <w:pPr>
        <w:ind w:left="4787" w:hanging="360"/>
      </w:pPr>
      <w:rPr>
        <w:rFonts w:hint="default"/>
        <w:lang w:val="fr-FR" w:eastAsia="en-US" w:bidi="ar-SA"/>
      </w:rPr>
    </w:lvl>
    <w:lvl w:ilvl="6" w:tplc="DEBC711C">
      <w:numFmt w:val="bullet"/>
      <w:lvlText w:val="•"/>
      <w:lvlJc w:val="left"/>
      <w:pPr>
        <w:ind w:left="5600" w:hanging="360"/>
      </w:pPr>
      <w:rPr>
        <w:rFonts w:hint="default"/>
        <w:lang w:val="fr-FR" w:eastAsia="en-US" w:bidi="ar-SA"/>
      </w:rPr>
    </w:lvl>
    <w:lvl w:ilvl="7" w:tplc="DDEA15E6">
      <w:numFmt w:val="bullet"/>
      <w:lvlText w:val="•"/>
      <w:lvlJc w:val="left"/>
      <w:pPr>
        <w:ind w:left="6414" w:hanging="360"/>
      </w:pPr>
      <w:rPr>
        <w:rFonts w:hint="default"/>
        <w:lang w:val="fr-FR" w:eastAsia="en-US" w:bidi="ar-SA"/>
      </w:rPr>
    </w:lvl>
    <w:lvl w:ilvl="8" w:tplc="5802BCAA">
      <w:numFmt w:val="bullet"/>
      <w:lvlText w:val="•"/>
      <w:lvlJc w:val="left"/>
      <w:pPr>
        <w:ind w:left="7228" w:hanging="360"/>
      </w:pPr>
      <w:rPr>
        <w:rFonts w:hint="default"/>
        <w:lang w:val="fr-FR" w:eastAsia="en-US" w:bidi="ar-SA"/>
      </w:rPr>
    </w:lvl>
  </w:abstractNum>
  <w:abstractNum w:abstractNumId="10" w15:restartNumberingAfterBreak="0">
    <w:nsid w:val="13FE35CF"/>
    <w:multiLevelType w:val="hybridMultilevel"/>
    <w:tmpl w:val="1EF4D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34A52"/>
    <w:multiLevelType w:val="hybridMultilevel"/>
    <w:tmpl w:val="044AF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E0151C"/>
    <w:multiLevelType w:val="hybridMultilevel"/>
    <w:tmpl w:val="18887AC8"/>
    <w:lvl w:ilvl="0" w:tplc="E15E57FE">
      <w:start w:val="1"/>
      <w:numFmt w:val="decimal"/>
      <w:lvlText w:val="%1."/>
      <w:lvlJc w:val="left"/>
      <w:pPr>
        <w:ind w:left="861" w:hanging="360"/>
      </w:pPr>
      <w:rPr>
        <w:rFonts w:ascii="Calibri" w:eastAsia="Calibri" w:hAnsi="Calibri" w:cs="Calibri" w:hint="default"/>
        <w:b/>
        <w:bCs/>
        <w:i w:val="0"/>
        <w:iCs w:val="0"/>
        <w:spacing w:val="0"/>
        <w:w w:val="100"/>
        <w:sz w:val="22"/>
        <w:szCs w:val="22"/>
        <w:lang w:val="fr-FR" w:eastAsia="en-US" w:bidi="ar-SA"/>
      </w:rPr>
    </w:lvl>
    <w:lvl w:ilvl="1" w:tplc="3C2844DE">
      <w:numFmt w:val="bullet"/>
      <w:lvlText w:val="-"/>
      <w:lvlJc w:val="left"/>
      <w:pPr>
        <w:ind w:left="1221" w:hanging="360"/>
      </w:pPr>
      <w:rPr>
        <w:rFonts w:ascii="Calibri Light" w:eastAsia="Calibri Light" w:hAnsi="Calibri Light" w:cs="Calibri Light" w:hint="default"/>
        <w:b w:val="0"/>
        <w:bCs w:val="0"/>
        <w:i w:val="0"/>
        <w:iCs w:val="0"/>
        <w:spacing w:val="0"/>
        <w:w w:val="100"/>
        <w:sz w:val="22"/>
        <w:szCs w:val="22"/>
        <w:lang w:val="fr-FR" w:eastAsia="en-US" w:bidi="ar-SA"/>
      </w:rPr>
    </w:lvl>
    <w:lvl w:ilvl="2" w:tplc="560C8DFE">
      <w:numFmt w:val="bullet"/>
      <w:lvlText w:val="•"/>
      <w:lvlJc w:val="left"/>
      <w:pPr>
        <w:ind w:left="2124" w:hanging="360"/>
      </w:pPr>
      <w:rPr>
        <w:rFonts w:hint="default"/>
        <w:lang w:val="fr-FR" w:eastAsia="en-US" w:bidi="ar-SA"/>
      </w:rPr>
    </w:lvl>
    <w:lvl w:ilvl="3" w:tplc="E7E01AC6">
      <w:numFmt w:val="bullet"/>
      <w:lvlText w:val="•"/>
      <w:lvlJc w:val="left"/>
      <w:pPr>
        <w:ind w:left="3028" w:hanging="360"/>
      </w:pPr>
      <w:rPr>
        <w:rFonts w:hint="default"/>
        <w:lang w:val="fr-FR" w:eastAsia="en-US" w:bidi="ar-SA"/>
      </w:rPr>
    </w:lvl>
    <w:lvl w:ilvl="4" w:tplc="6F22CECE">
      <w:numFmt w:val="bullet"/>
      <w:lvlText w:val="•"/>
      <w:lvlJc w:val="left"/>
      <w:pPr>
        <w:ind w:left="3932" w:hanging="360"/>
      </w:pPr>
      <w:rPr>
        <w:rFonts w:hint="default"/>
        <w:lang w:val="fr-FR" w:eastAsia="en-US" w:bidi="ar-SA"/>
      </w:rPr>
    </w:lvl>
    <w:lvl w:ilvl="5" w:tplc="66D2E670">
      <w:numFmt w:val="bullet"/>
      <w:lvlText w:val="•"/>
      <w:lvlJc w:val="left"/>
      <w:pPr>
        <w:ind w:left="4836" w:hanging="360"/>
      </w:pPr>
      <w:rPr>
        <w:rFonts w:hint="default"/>
        <w:lang w:val="fr-FR" w:eastAsia="en-US" w:bidi="ar-SA"/>
      </w:rPr>
    </w:lvl>
    <w:lvl w:ilvl="6" w:tplc="1794101A">
      <w:numFmt w:val="bullet"/>
      <w:lvlText w:val="•"/>
      <w:lvlJc w:val="left"/>
      <w:pPr>
        <w:ind w:left="5740" w:hanging="360"/>
      </w:pPr>
      <w:rPr>
        <w:rFonts w:hint="default"/>
        <w:lang w:val="fr-FR" w:eastAsia="en-US" w:bidi="ar-SA"/>
      </w:rPr>
    </w:lvl>
    <w:lvl w:ilvl="7" w:tplc="104A3AAC">
      <w:numFmt w:val="bullet"/>
      <w:lvlText w:val="•"/>
      <w:lvlJc w:val="left"/>
      <w:pPr>
        <w:ind w:left="6644" w:hanging="360"/>
      </w:pPr>
      <w:rPr>
        <w:rFonts w:hint="default"/>
        <w:lang w:val="fr-FR" w:eastAsia="en-US" w:bidi="ar-SA"/>
      </w:rPr>
    </w:lvl>
    <w:lvl w:ilvl="8" w:tplc="455C519C">
      <w:numFmt w:val="bullet"/>
      <w:lvlText w:val="•"/>
      <w:lvlJc w:val="left"/>
      <w:pPr>
        <w:ind w:left="7548" w:hanging="360"/>
      </w:pPr>
      <w:rPr>
        <w:rFonts w:hint="default"/>
        <w:lang w:val="fr-FR" w:eastAsia="en-US" w:bidi="ar-SA"/>
      </w:rPr>
    </w:lvl>
  </w:abstractNum>
  <w:abstractNum w:abstractNumId="13" w15:restartNumberingAfterBreak="0">
    <w:nsid w:val="16AA3C33"/>
    <w:multiLevelType w:val="hybridMultilevel"/>
    <w:tmpl w:val="48BE2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1DD"/>
    <w:multiLevelType w:val="hybridMultilevel"/>
    <w:tmpl w:val="497ED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D327B2"/>
    <w:multiLevelType w:val="hybridMultilevel"/>
    <w:tmpl w:val="03C87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5619CC"/>
    <w:multiLevelType w:val="hybridMultilevel"/>
    <w:tmpl w:val="C1A8F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621630"/>
    <w:multiLevelType w:val="hybridMultilevel"/>
    <w:tmpl w:val="D7962154"/>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29574B0"/>
    <w:multiLevelType w:val="hybridMultilevel"/>
    <w:tmpl w:val="9CAC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8B25BC"/>
    <w:multiLevelType w:val="hybridMultilevel"/>
    <w:tmpl w:val="C6542ADC"/>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B481C26"/>
    <w:multiLevelType w:val="hybridMultilevel"/>
    <w:tmpl w:val="039CC776"/>
    <w:lvl w:ilvl="0" w:tplc="888CE952">
      <w:numFmt w:val="bullet"/>
      <w:lvlText w:val="-"/>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A628CEBC">
      <w:numFmt w:val="bullet"/>
      <w:lvlText w:val="•"/>
      <w:lvlJc w:val="left"/>
      <w:pPr>
        <w:ind w:left="1709" w:hanging="360"/>
      </w:pPr>
      <w:rPr>
        <w:rFonts w:hint="default"/>
        <w:lang w:val="fr-FR" w:eastAsia="en-US" w:bidi="ar-SA"/>
      </w:rPr>
    </w:lvl>
    <w:lvl w:ilvl="2" w:tplc="B1CED20A">
      <w:numFmt w:val="bullet"/>
      <w:lvlText w:val="•"/>
      <w:lvlJc w:val="left"/>
      <w:pPr>
        <w:ind w:left="2559" w:hanging="360"/>
      </w:pPr>
      <w:rPr>
        <w:rFonts w:hint="default"/>
        <w:lang w:val="fr-FR" w:eastAsia="en-US" w:bidi="ar-SA"/>
      </w:rPr>
    </w:lvl>
    <w:lvl w:ilvl="3" w:tplc="5F8A85FC">
      <w:numFmt w:val="bullet"/>
      <w:lvlText w:val="•"/>
      <w:lvlJc w:val="left"/>
      <w:pPr>
        <w:ind w:left="3408" w:hanging="360"/>
      </w:pPr>
      <w:rPr>
        <w:rFonts w:hint="default"/>
        <w:lang w:val="fr-FR" w:eastAsia="en-US" w:bidi="ar-SA"/>
      </w:rPr>
    </w:lvl>
    <w:lvl w:ilvl="4" w:tplc="90E08BBC">
      <w:numFmt w:val="bullet"/>
      <w:lvlText w:val="•"/>
      <w:lvlJc w:val="left"/>
      <w:pPr>
        <w:ind w:left="4258" w:hanging="360"/>
      </w:pPr>
      <w:rPr>
        <w:rFonts w:hint="default"/>
        <w:lang w:val="fr-FR" w:eastAsia="en-US" w:bidi="ar-SA"/>
      </w:rPr>
    </w:lvl>
    <w:lvl w:ilvl="5" w:tplc="13505026">
      <w:numFmt w:val="bullet"/>
      <w:lvlText w:val="•"/>
      <w:lvlJc w:val="left"/>
      <w:pPr>
        <w:ind w:left="5108" w:hanging="360"/>
      </w:pPr>
      <w:rPr>
        <w:rFonts w:hint="default"/>
        <w:lang w:val="fr-FR" w:eastAsia="en-US" w:bidi="ar-SA"/>
      </w:rPr>
    </w:lvl>
    <w:lvl w:ilvl="6" w:tplc="15C6C16C">
      <w:numFmt w:val="bullet"/>
      <w:lvlText w:val="•"/>
      <w:lvlJc w:val="left"/>
      <w:pPr>
        <w:ind w:left="5957" w:hanging="360"/>
      </w:pPr>
      <w:rPr>
        <w:rFonts w:hint="default"/>
        <w:lang w:val="fr-FR" w:eastAsia="en-US" w:bidi="ar-SA"/>
      </w:rPr>
    </w:lvl>
    <w:lvl w:ilvl="7" w:tplc="C3DC7F04">
      <w:numFmt w:val="bullet"/>
      <w:lvlText w:val="•"/>
      <w:lvlJc w:val="left"/>
      <w:pPr>
        <w:ind w:left="6807" w:hanging="360"/>
      </w:pPr>
      <w:rPr>
        <w:rFonts w:hint="default"/>
        <w:lang w:val="fr-FR" w:eastAsia="en-US" w:bidi="ar-SA"/>
      </w:rPr>
    </w:lvl>
    <w:lvl w:ilvl="8" w:tplc="31865394">
      <w:numFmt w:val="bullet"/>
      <w:lvlText w:val="•"/>
      <w:lvlJc w:val="left"/>
      <w:pPr>
        <w:ind w:left="7657" w:hanging="360"/>
      </w:pPr>
      <w:rPr>
        <w:rFonts w:hint="default"/>
        <w:lang w:val="fr-FR" w:eastAsia="en-US" w:bidi="ar-SA"/>
      </w:rPr>
    </w:lvl>
  </w:abstractNum>
  <w:abstractNum w:abstractNumId="21" w15:restartNumberingAfterBreak="0">
    <w:nsid w:val="2ED845E2"/>
    <w:multiLevelType w:val="hybridMultilevel"/>
    <w:tmpl w:val="68FAA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D42EE"/>
    <w:multiLevelType w:val="hybridMultilevel"/>
    <w:tmpl w:val="ADE60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A646B0"/>
    <w:multiLevelType w:val="hybridMultilevel"/>
    <w:tmpl w:val="27F448D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610DF0"/>
    <w:multiLevelType w:val="hybridMultilevel"/>
    <w:tmpl w:val="B8343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967F7A"/>
    <w:multiLevelType w:val="hybridMultilevel"/>
    <w:tmpl w:val="0096BAD2"/>
    <w:lvl w:ilvl="0" w:tplc="27D6A71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2E6268"/>
    <w:multiLevelType w:val="hybridMultilevel"/>
    <w:tmpl w:val="0E3C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0EA1518"/>
    <w:multiLevelType w:val="hybridMultilevel"/>
    <w:tmpl w:val="D6A61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5801A4"/>
    <w:multiLevelType w:val="hybridMultilevel"/>
    <w:tmpl w:val="337682FC"/>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A95C50"/>
    <w:multiLevelType w:val="hybridMultilevel"/>
    <w:tmpl w:val="522EFF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3DC10F0"/>
    <w:multiLevelType w:val="hybridMultilevel"/>
    <w:tmpl w:val="00A4E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AE4CAA"/>
    <w:multiLevelType w:val="hybridMultilevel"/>
    <w:tmpl w:val="93C45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CE0D96"/>
    <w:multiLevelType w:val="hybridMultilevel"/>
    <w:tmpl w:val="E6B0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201B"/>
    <w:multiLevelType w:val="hybridMultilevel"/>
    <w:tmpl w:val="A3127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2339D8"/>
    <w:multiLevelType w:val="hybridMultilevel"/>
    <w:tmpl w:val="B04E38C0"/>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5C1B99"/>
    <w:multiLevelType w:val="hybridMultilevel"/>
    <w:tmpl w:val="E7265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A61AEC"/>
    <w:multiLevelType w:val="hybridMultilevel"/>
    <w:tmpl w:val="F640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556C79"/>
    <w:multiLevelType w:val="hybridMultilevel"/>
    <w:tmpl w:val="76CAC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891F05"/>
    <w:multiLevelType w:val="hybridMultilevel"/>
    <w:tmpl w:val="70ECB0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5FF04055"/>
    <w:multiLevelType w:val="hybridMultilevel"/>
    <w:tmpl w:val="85E64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2DC6C7B"/>
    <w:multiLevelType w:val="hybridMultilevel"/>
    <w:tmpl w:val="DDA80E7E"/>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2E944E3"/>
    <w:multiLevelType w:val="hybridMultilevel"/>
    <w:tmpl w:val="0C36E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971412"/>
    <w:multiLevelType w:val="hybridMultilevel"/>
    <w:tmpl w:val="38D0F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83035F4"/>
    <w:multiLevelType w:val="hybridMultilevel"/>
    <w:tmpl w:val="0ED69246"/>
    <w:lvl w:ilvl="0" w:tplc="178CDD24">
      <w:start w:val="1"/>
      <w:numFmt w:val="decimal"/>
      <w:lvlText w:val="%1."/>
      <w:lvlJc w:val="left"/>
      <w:pPr>
        <w:ind w:left="1211" w:hanging="360"/>
      </w:pPr>
      <w:rPr>
        <w:rFonts w:ascii="Calibri" w:eastAsia="Calibri" w:hAnsi="Calibri" w:cs="Calibri" w:hint="default"/>
        <w:b/>
        <w:bCs/>
        <w:i w:val="0"/>
        <w:iCs w:val="0"/>
        <w:spacing w:val="0"/>
        <w:w w:val="100"/>
        <w:sz w:val="22"/>
        <w:szCs w:val="22"/>
        <w:lang w:val="fr-FR" w:eastAsia="en-US" w:bidi="ar-SA"/>
      </w:rPr>
    </w:lvl>
    <w:lvl w:ilvl="1" w:tplc="605AAFBA">
      <w:numFmt w:val="bullet"/>
      <w:lvlText w:val="•"/>
      <w:lvlJc w:val="left"/>
      <w:pPr>
        <w:ind w:left="2033" w:hanging="360"/>
      </w:pPr>
      <w:rPr>
        <w:rFonts w:hint="default"/>
        <w:lang w:val="fr-FR" w:eastAsia="en-US" w:bidi="ar-SA"/>
      </w:rPr>
    </w:lvl>
    <w:lvl w:ilvl="2" w:tplc="1B306A68">
      <w:numFmt w:val="bullet"/>
      <w:lvlText w:val="•"/>
      <w:lvlJc w:val="left"/>
      <w:pPr>
        <w:ind w:left="2847" w:hanging="360"/>
      </w:pPr>
      <w:rPr>
        <w:rFonts w:hint="default"/>
        <w:lang w:val="fr-FR" w:eastAsia="en-US" w:bidi="ar-SA"/>
      </w:rPr>
    </w:lvl>
    <w:lvl w:ilvl="3" w:tplc="6F00C17A">
      <w:numFmt w:val="bullet"/>
      <w:lvlText w:val="•"/>
      <w:lvlJc w:val="left"/>
      <w:pPr>
        <w:ind w:left="3660" w:hanging="360"/>
      </w:pPr>
      <w:rPr>
        <w:rFonts w:hint="default"/>
        <w:lang w:val="fr-FR" w:eastAsia="en-US" w:bidi="ar-SA"/>
      </w:rPr>
    </w:lvl>
    <w:lvl w:ilvl="4" w:tplc="F96E8456">
      <w:numFmt w:val="bullet"/>
      <w:lvlText w:val="•"/>
      <w:lvlJc w:val="left"/>
      <w:pPr>
        <w:ind w:left="4474" w:hanging="360"/>
      </w:pPr>
      <w:rPr>
        <w:rFonts w:hint="default"/>
        <w:lang w:val="fr-FR" w:eastAsia="en-US" w:bidi="ar-SA"/>
      </w:rPr>
    </w:lvl>
    <w:lvl w:ilvl="5" w:tplc="45F41F36">
      <w:numFmt w:val="bullet"/>
      <w:lvlText w:val="•"/>
      <w:lvlJc w:val="left"/>
      <w:pPr>
        <w:ind w:left="5288" w:hanging="360"/>
      </w:pPr>
      <w:rPr>
        <w:rFonts w:hint="default"/>
        <w:lang w:val="fr-FR" w:eastAsia="en-US" w:bidi="ar-SA"/>
      </w:rPr>
    </w:lvl>
    <w:lvl w:ilvl="6" w:tplc="9F866DA4">
      <w:numFmt w:val="bullet"/>
      <w:lvlText w:val="•"/>
      <w:lvlJc w:val="left"/>
      <w:pPr>
        <w:ind w:left="6101" w:hanging="360"/>
      </w:pPr>
      <w:rPr>
        <w:rFonts w:hint="default"/>
        <w:lang w:val="fr-FR" w:eastAsia="en-US" w:bidi="ar-SA"/>
      </w:rPr>
    </w:lvl>
    <w:lvl w:ilvl="7" w:tplc="BE5ED5A2">
      <w:numFmt w:val="bullet"/>
      <w:lvlText w:val="•"/>
      <w:lvlJc w:val="left"/>
      <w:pPr>
        <w:ind w:left="6915" w:hanging="360"/>
      </w:pPr>
      <w:rPr>
        <w:rFonts w:hint="default"/>
        <w:lang w:val="fr-FR" w:eastAsia="en-US" w:bidi="ar-SA"/>
      </w:rPr>
    </w:lvl>
    <w:lvl w:ilvl="8" w:tplc="5AB65DA2">
      <w:numFmt w:val="bullet"/>
      <w:lvlText w:val="•"/>
      <w:lvlJc w:val="left"/>
      <w:pPr>
        <w:ind w:left="7729" w:hanging="360"/>
      </w:pPr>
      <w:rPr>
        <w:rFonts w:hint="default"/>
        <w:lang w:val="fr-FR" w:eastAsia="en-US" w:bidi="ar-SA"/>
      </w:rPr>
    </w:lvl>
  </w:abstractNum>
  <w:abstractNum w:abstractNumId="44" w15:restartNumberingAfterBreak="0">
    <w:nsid w:val="70D84FCF"/>
    <w:multiLevelType w:val="hybridMultilevel"/>
    <w:tmpl w:val="F52E8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1E32DE"/>
    <w:multiLevelType w:val="hybridMultilevel"/>
    <w:tmpl w:val="501EDD5A"/>
    <w:lvl w:ilvl="0" w:tplc="52700AE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70421802">
      <w:numFmt w:val="bullet"/>
      <w:lvlText w:val="•"/>
      <w:lvlJc w:val="left"/>
      <w:pPr>
        <w:ind w:left="1709" w:hanging="360"/>
      </w:pPr>
      <w:rPr>
        <w:rFonts w:hint="default"/>
        <w:lang w:val="fr-FR" w:eastAsia="en-US" w:bidi="ar-SA"/>
      </w:rPr>
    </w:lvl>
    <w:lvl w:ilvl="2" w:tplc="8CF8AC54">
      <w:numFmt w:val="bullet"/>
      <w:lvlText w:val="•"/>
      <w:lvlJc w:val="left"/>
      <w:pPr>
        <w:ind w:left="2559" w:hanging="360"/>
      </w:pPr>
      <w:rPr>
        <w:rFonts w:hint="default"/>
        <w:lang w:val="fr-FR" w:eastAsia="en-US" w:bidi="ar-SA"/>
      </w:rPr>
    </w:lvl>
    <w:lvl w:ilvl="3" w:tplc="9D0C4536">
      <w:numFmt w:val="bullet"/>
      <w:lvlText w:val="•"/>
      <w:lvlJc w:val="left"/>
      <w:pPr>
        <w:ind w:left="3408" w:hanging="360"/>
      </w:pPr>
      <w:rPr>
        <w:rFonts w:hint="default"/>
        <w:lang w:val="fr-FR" w:eastAsia="en-US" w:bidi="ar-SA"/>
      </w:rPr>
    </w:lvl>
    <w:lvl w:ilvl="4" w:tplc="7A20C21C">
      <w:numFmt w:val="bullet"/>
      <w:lvlText w:val="•"/>
      <w:lvlJc w:val="left"/>
      <w:pPr>
        <w:ind w:left="4258" w:hanging="360"/>
      </w:pPr>
      <w:rPr>
        <w:rFonts w:hint="default"/>
        <w:lang w:val="fr-FR" w:eastAsia="en-US" w:bidi="ar-SA"/>
      </w:rPr>
    </w:lvl>
    <w:lvl w:ilvl="5" w:tplc="2C288602">
      <w:numFmt w:val="bullet"/>
      <w:lvlText w:val="•"/>
      <w:lvlJc w:val="left"/>
      <w:pPr>
        <w:ind w:left="5108" w:hanging="360"/>
      </w:pPr>
      <w:rPr>
        <w:rFonts w:hint="default"/>
        <w:lang w:val="fr-FR" w:eastAsia="en-US" w:bidi="ar-SA"/>
      </w:rPr>
    </w:lvl>
    <w:lvl w:ilvl="6" w:tplc="96D283F8">
      <w:numFmt w:val="bullet"/>
      <w:lvlText w:val="•"/>
      <w:lvlJc w:val="left"/>
      <w:pPr>
        <w:ind w:left="5957" w:hanging="360"/>
      </w:pPr>
      <w:rPr>
        <w:rFonts w:hint="default"/>
        <w:lang w:val="fr-FR" w:eastAsia="en-US" w:bidi="ar-SA"/>
      </w:rPr>
    </w:lvl>
    <w:lvl w:ilvl="7" w:tplc="3C26F944">
      <w:numFmt w:val="bullet"/>
      <w:lvlText w:val="•"/>
      <w:lvlJc w:val="left"/>
      <w:pPr>
        <w:ind w:left="6807" w:hanging="360"/>
      </w:pPr>
      <w:rPr>
        <w:rFonts w:hint="default"/>
        <w:lang w:val="fr-FR" w:eastAsia="en-US" w:bidi="ar-SA"/>
      </w:rPr>
    </w:lvl>
    <w:lvl w:ilvl="8" w:tplc="3EFCCC00">
      <w:numFmt w:val="bullet"/>
      <w:lvlText w:val="•"/>
      <w:lvlJc w:val="left"/>
      <w:pPr>
        <w:ind w:left="7657" w:hanging="360"/>
      </w:pPr>
      <w:rPr>
        <w:rFonts w:hint="default"/>
        <w:lang w:val="fr-FR" w:eastAsia="en-US" w:bidi="ar-SA"/>
      </w:rPr>
    </w:lvl>
  </w:abstractNum>
  <w:abstractNum w:abstractNumId="46" w15:restartNumberingAfterBreak="0">
    <w:nsid w:val="733E61E5"/>
    <w:multiLevelType w:val="hybridMultilevel"/>
    <w:tmpl w:val="2BF00044"/>
    <w:lvl w:ilvl="0" w:tplc="A89CE98C">
      <w:start w:val="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943B69"/>
    <w:multiLevelType w:val="hybridMultilevel"/>
    <w:tmpl w:val="E080239E"/>
    <w:lvl w:ilvl="0" w:tplc="A628CEBC">
      <w:numFmt w:val="bullet"/>
      <w:lvlText w:val="•"/>
      <w:lvlJc w:val="left"/>
      <w:pPr>
        <w:ind w:left="720" w:hanging="360"/>
      </w:pPr>
      <w:rPr>
        <w:rFonts w:hint="default"/>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6B1B3D"/>
    <w:multiLevelType w:val="hybridMultilevel"/>
    <w:tmpl w:val="31CE1DD6"/>
    <w:lvl w:ilvl="0" w:tplc="888CE952">
      <w:numFmt w:val="bullet"/>
      <w:lvlText w:val="-"/>
      <w:lvlJc w:val="left"/>
      <w:pPr>
        <w:ind w:left="720"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865E24"/>
    <w:multiLevelType w:val="hybridMultilevel"/>
    <w:tmpl w:val="BDC6C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E33304"/>
    <w:multiLevelType w:val="hybridMultilevel"/>
    <w:tmpl w:val="A42829F0"/>
    <w:lvl w:ilvl="0" w:tplc="571AD6A0">
      <w:start w:val="1"/>
      <w:numFmt w:val="decimal"/>
      <w:lvlText w:val="%1."/>
      <w:lvlJc w:val="left"/>
      <w:pPr>
        <w:ind w:left="861" w:hanging="360"/>
      </w:pPr>
      <w:rPr>
        <w:rFonts w:ascii="Calibri Light" w:eastAsia="Calibri Light" w:hAnsi="Calibri Light" w:cs="Calibri Light" w:hint="default"/>
        <w:b w:val="0"/>
        <w:bCs w:val="0"/>
        <w:i w:val="0"/>
        <w:iCs w:val="0"/>
        <w:spacing w:val="0"/>
        <w:w w:val="100"/>
        <w:sz w:val="22"/>
        <w:szCs w:val="22"/>
        <w:lang w:val="fr-FR" w:eastAsia="en-US" w:bidi="ar-SA"/>
      </w:rPr>
    </w:lvl>
    <w:lvl w:ilvl="1" w:tplc="40A6B23A">
      <w:numFmt w:val="bullet"/>
      <w:lvlText w:val="•"/>
      <w:lvlJc w:val="left"/>
      <w:pPr>
        <w:ind w:left="1709" w:hanging="360"/>
      </w:pPr>
      <w:rPr>
        <w:rFonts w:hint="default"/>
        <w:lang w:val="fr-FR" w:eastAsia="en-US" w:bidi="ar-SA"/>
      </w:rPr>
    </w:lvl>
    <w:lvl w:ilvl="2" w:tplc="CE4E384E">
      <w:numFmt w:val="bullet"/>
      <w:lvlText w:val="•"/>
      <w:lvlJc w:val="left"/>
      <w:pPr>
        <w:ind w:left="2559" w:hanging="360"/>
      </w:pPr>
      <w:rPr>
        <w:rFonts w:hint="default"/>
        <w:lang w:val="fr-FR" w:eastAsia="en-US" w:bidi="ar-SA"/>
      </w:rPr>
    </w:lvl>
    <w:lvl w:ilvl="3" w:tplc="67B622F4">
      <w:numFmt w:val="bullet"/>
      <w:lvlText w:val="•"/>
      <w:lvlJc w:val="left"/>
      <w:pPr>
        <w:ind w:left="3408" w:hanging="360"/>
      </w:pPr>
      <w:rPr>
        <w:rFonts w:hint="default"/>
        <w:lang w:val="fr-FR" w:eastAsia="en-US" w:bidi="ar-SA"/>
      </w:rPr>
    </w:lvl>
    <w:lvl w:ilvl="4" w:tplc="30EAF39E">
      <w:numFmt w:val="bullet"/>
      <w:lvlText w:val="•"/>
      <w:lvlJc w:val="left"/>
      <w:pPr>
        <w:ind w:left="4258" w:hanging="360"/>
      </w:pPr>
      <w:rPr>
        <w:rFonts w:hint="default"/>
        <w:lang w:val="fr-FR" w:eastAsia="en-US" w:bidi="ar-SA"/>
      </w:rPr>
    </w:lvl>
    <w:lvl w:ilvl="5" w:tplc="A2A8A2DC">
      <w:numFmt w:val="bullet"/>
      <w:lvlText w:val="•"/>
      <w:lvlJc w:val="left"/>
      <w:pPr>
        <w:ind w:left="5108" w:hanging="360"/>
      </w:pPr>
      <w:rPr>
        <w:rFonts w:hint="default"/>
        <w:lang w:val="fr-FR" w:eastAsia="en-US" w:bidi="ar-SA"/>
      </w:rPr>
    </w:lvl>
    <w:lvl w:ilvl="6" w:tplc="72C44E0E">
      <w:numFmt w:val="bullet"/>
      <w:lvlText w:val="•"/>
      <w:lvlJc w:val="left"/>
      <w:pPr>
        <w:ind w:left="5957" w:hanging="360"/>
      </w:pPr>
      <w:rPr>
        <w:rFonts w:hint="default"/>
        <w:lang w:val="fr-FR" w:eastAsia="en-US" w:bidi="ar-SA"/>
      </w:rPr>
    </w:lvl>
    <w:lvl w:ilvl="7" w:tplc="00A87808">
      <w:numFmt w:val="bullet"/>
      <w:lvlText w:val="•"/>
      <w:lvlJc w:val="left"/>
      <w:pPr>
        <w:ind w:left="6807" w:hanging="360"/>
      </w:pPr>
      <w:rPr>
        <w:rFonts w:hint="default"/>
        <w:lang w:val="fr-FR" w:eastAsia="en-US" w:bidi="ar-SA"/>
      </w:rPr>
    </w:lvl>
    <w:lvl w:ilvl="8" w:tplc="2C5083A4">
      <w:numFmt w:val="bullet"/>
      <w:lvlText w:val="•"/>
      <w:lvlJc w:val="left"/>
      <w:pPr>
        <w:ind w:left="7657" w:hanging="360"/>
      </w:pPr>
      <w:rPr>
        <w:rFonts w:hint="default"/>
        <w:lang w:val="fr-FR" w:eastAsia="en-US" w:bidi="ar-SA"/>
      </w:rPr>
    </w:lvl>
  </w:abstractNum>
  <w:num w:numId="1" w16cid:durableId="1342052844">
    <w:abstractNumId w:val="1"/>
  </w:num>
  <w:num w:numId="2" w16cid:durableId="857893779">
    <w:abstractNumId w:val="43"/>
  </w:num>
  <w:num w:numId="3" w16cid:durableId="1239629699">
    <w:abstractNumId w:val="45"/>
  </w:num>
  <w:num w:numId="4" w16cid:durableId="852189460">
    <w:abstractNumId w:val="9"/>
  </w:num>
  <w:num w:numId="5" w16cid:durableId="1464611808">
    <w:abstractNumId w:val="12"/>
  </w:num>
  <w:num w:numId="6" w16cid:durableId="42825585">
    <w:abstractNumId w:val="50"/>
  </w:num>
  <w:num w:numId="7" w16cid:durableId="775639584">
    <w:abstractNumId w:val="20"/>
  </w:num>
  <w:num w:numId="8" w16cid:durableId="1456756718">
    <w:abstractNumId w:val="5"/>
  </w:num>
  <w:num w:numId="9" w16cid:durableId="80490303">
    <w:abstractNumId w:val="21"/>
  </w:num>
  <w:num w:numId="10" w16cid:durableId="559561594">
    <w:abstractNumId w:val="44"/>
  </w:num>
  <w:num w:numId="11" w16cid:durableId="1006635118">
    <w:abstractNumId w:val="11"/>
  </w:num>
  <w:num w:numId="12" w16cid:durableId="254897344">
    <w:abstractNumId w:val="37"/>
  </w:num>
  <w:num w:numId="13" w16cid:durableId="1286427822">
    <w:abstractNumId w:val="32"/>
  </w:num>
  <w:num w:numId="14" w16cid:durableId="2020421794">
    <w:abstractNumId w:val="3"/>
  </w:num>
  <w:num w:numId="15" w16cid:durableId="1579830882">
    <w:abstractNumId w:val="35"/>
  </w:num>
  <w:num w:numId="16" w16cid:durableId="1149856738">
    <w:abstractNumId w:val="6"/>
  </w:num>
  <w:num w:numId="17" w16cid:durableId="1872843802">
    <w:abstractNumId w:val="26"/>
  </w:num>
  <w:num w:numId="18" w16cid:durableId="1370031838">
    <w:abstractNumId w:val="18"/>
  </w:num>
  <w:num w:numId="19" w16cid:durableId="2111505091">
    <w:abstractNumId w:val="8"/>
  </w:num>
  <w:num w:numId="20" w16cid:durableId="497381291">
    <w:abstractNumId w:val="24"/>
  </w:num>
  <w:num w:numId="21" w16cid:durableId="1038359672">
    <w:abstractNumId w:val="36"/>
  </w:num>
  <w:num w:numId="22" w16cid:durableId="1698652039">
    <w:abstractNumId w:val="0"/>
  </w:num>
  <w:num w:numId="23" w16cid:durableId="1271165721">
    <w:abstractNumId w:val="39"/>
  </w:num>
  <w:num w:numId="24" w16cid:durableId="1799251957">
    <w:abstractNumId w:val="41"/>
  </w:num>
  <w:num w:numId="25" w16cid:durableId="164902154">
    <w:abstractNumId w:val="2"/>
  </w:num>
  <w:num w:numId="26" w16cid:durableId="86923107">
    <w:abstractNumId w:val="27"/>
  </w:num>
  <w:num w:numId="27" w16cid:durableId="1448037921">
    <w:abstractNumId w:val="7"/>
  </w:num>
  <w:num w:numId="28" w16cid:durableId="111873837">
    <w:abstractNumId w:val="42"/>
  </w:num>
  <w:num w:numId="29" w16cid:durableId="534778006">
    <w:abstractNumId w:val="49"/>
  </w:num>
  <w:num w:numId="30" w16cid:durableId="1296258871">
    <w:abstractNumId w:val="14"/>
  </w:num>
  <w:num w:numId="31" w16cid:durableId="731121364">
    <w:abstractNumId w:val="22"/>
  </w:num>
  <w:num w:numId="32" w16cid:durableId="295373556">
    <w:abstractNumId w:val="33"/>
  </w:num>
  <w:num w:numId="33" w16cid:durableId="1949727442">
    <w:abstractNumId w:val="25"/>
  </w:num>
  <w:num w:numId="34" w16cid:durableId="512719631">
    <w:abstractNumId w:val="46"/>
  </w:num>
  <w:num w:numId="35" w16cid:durableId="1051420383">
    <w:abstractNumId w:val="31"/>
  </w:num>
  <w:num w:numId="36" w16cid:durableId="2023047195">
    <w:abstractNumId w:val="16"/>
  </w:num>
  <w:num w:numId="37" w16cid:durableId="1830167005">
    <w:abstractNumId w:val="29"/>
  </w:num>
  <w:num w:numId="38" w16cid:durableId="957490790">
    <w:abstractNumId w:val="38"/>
  </w:num>
  <w:num w:numId="39" w16cid:durableId="1407530242">
    <w:abstractNumId w:val="30"/>
  </w:num>
  <w:num w:numId="40" w16cid:durableId="1849054233">
    <w:abstractNumId w:val="13"/>
  </w:num>
  <w:num w:numId="41" w16cid:durableId="1440024758">
    <w:abstractNumId w:val="19"/>
  </w:num>
  <w:num w:numId="42" w16cid:durableId="1818302884">
    <w:abstractNumId w:val="17"/>
  </w:num>
  <w:num w:numId="43" w16cid:durableId="1343432300">
    <w:abstractNumId w:val="23"/>
  </w:num>
  <w:num w:numId="44" w16cid:durableId="178854992">
    <w:abstractNumId w:val="40"/>
  </w:num>
  <w:num w:numId="45" w16cid:durableId="488978594">
    <w:abstractNumId w:val="34"/>
  </w:num>
  <w:num w:numId="46" w16cid:durableId="479153149">
    <w:abstractNumId w:val="48"/>
  </w:num>
  <w:num w:numId="47" w16cid:durableId="364252595">
    <w:abstractNumId w:val="28"/>
  </w:num>
  <w:num w:numId="48" w16cid:durableId="1856572729">
    <w:abstractNumId w:val="47"/>
  </w:num>
  <w:num w:numId="49" w16cid:durableId="1053119766">
    <w:abstractNumId w:val="4"/>
  </w:num>
  <w:num w:numId="50" w16cid:durableId="1108046652">
    <w:abstractNumId w:val="10"/>
  </w:num>
  <w:num w:numId="51" w16cid:durableId="1274170997">
    <w:abstractNumId w:val="1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uchenne Véronique">
    <w15:presenceInfo w15:providerId="AD" w15:userId="S::veronique.duchenne@minsoc.fed.be::3d119eed-dce7-4a49-85be-707487fc8dd7"/>
  </w15:person>
  <w15:person w15:author="Dossin Muriel">
    <w15:presenceInfo w15:providerId="AD" w15:userId="S::Muriel.Dossin@minsoc.fed.be::29e62491-f8bc-4d74-b9c5-e1d9a0c3a5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BA6"/>
    <w:rsid w:val="00003FFA"/>
    <w:rsid w:val="00010D81"/>
    <w:rsid w:val="00020089"/>
    <w:rsid w:val="0002034A"/>
    <w:rsid w:val="000219C4"/>
    <w:rsid w:val="00026D86"/>
    <w:rsid w:val="000309B2"/>
    <w:rsid w:val="00035BD1"/>
    <w:rsid w:val="00062BA8"/>
    <w:rsid w:val="00074936"/>
    <w:rsid w:val="00077B0A"/>
    <w:rsid w:val="0009388C"/>
    <w:rsid w:val="0009654C"/>
    <w:rsid w:val="000A2FF3"/>
    <w:rsid w:val="000B3E68"/>
    <w:rsid w:val="000C3B9C"/>
    <w:rsid w:val="000C5170"/>
    <w:rsid w:val="000D5153"/>
    <w:rsid w:val="000D5C4D"/>
    <w:rsid w:val="000E02B0"/>
    <w:rsid w:val="000E35F3"/>
    <w:rsid w:val="001046A6"/>
    <w:rsid w:val="00105AC4"/>
    <w:rsid w:val="00125129"/>
    <w:rsid w:val="00125327"/>
    <w:rsid w:val="0012585A"/>
    <w:rsid w:val="0012E453"/>
    <w:rsid w:val="00130D98"/>
    <w:rsid w:val="001455C6"/>
    <w:rsid w:val="00155628"/>
    <w:rsid w:val="001612DE"/>
    <w:rsid w:val="00163939"/>
    <w:rsid w:val="001918A2"/>
    <w:rsid w:val="001A142B"/>
    <w:rsid w:val="001A6B21"/>
    <w:rsid w:val="001B0A8D"/>
    <w:rsid w:val="001C6B0A"/>
    <w:rsid w:val="001E671D"/>
    <w:rsid w:val="001F0707"/>
    <w:rsid w:val="00215676"/>
    <w:rsid w:val="00216B4A"/>
    <w:rsid w:val="00217426"/>
    <w:rsid w:val="0022254C"/>
    <w:rsid w:val="002245D0"/>
    <w:rsid w:val="00225E9C"/>
    <w:rsid w:val="00233DA3"/>
    <w:rsid w:val="00237A5A"/>
    <w:rsid w:val="00237B99"/>
    <w:rsid w:val="002406CF"/>
    <w:rsid w:val="00247007"/>
    <w:rsid w:val="00247245"/>
    <w:rsid w:val="00251EF2"/>
    <w:rsid w:val="00253B0D"/>
    <w:rsid w:val="002558F6"/>
    <w:rsid w:val="002567C0"/>
    <w:rsid w:val="00263D24"/>
    <w:rsid w:val="002741C5"/>
    <w:rsid w:val="00275C47"/>
    <w:rsid w:val="0027713F"/>
    <w:rsid w:val="0029106B"/>
    <w:rsid w:val="00295ED5"/>
    <w:rsid w:val="002A0A18"/>
    <w:rsid w:val="002A0C06"/>
    <w:rsid w:val="002A2111"/>
    <w:rsid w:val="002B4D9F"/>
    <w:rsid w:val="002C74C2"/>
    <w:rsid w:val="002C7BEC"/>
    <w:rsid w:val="002D31F2"/>
    <w:rsid w:val="002D47AE"/>
    <w:rsid w:val="002D5085"/>
    <w:rsid w:val="002D5E1E"/>
    <w:rsid w:val="002E01B4"/>
    <w:rsid w:val="002E1C8C"/>
    <w:rsid w:val="002F2588"/>
    <w:rsid w:val="00320B50"/>
    <w:rsid w:val="00337912"/>
    <w:rsid w:val="00343B82"/>
    <w:rsid w:val="003452E4"/>
    <w:rsid w:val="003507C6"/>
    <w:rsid w:val="0036504C"/>
    <w:rsid w:val="003906B2"/>
    <w:rsid w:val="00393FC0"/>
    <w:rsid w:val="0039688A"/>
    <w:rsid w:val="003A195B"/>
    <w:rsid w:val="003A415F"/>
    <w:rsid w:val="003C54CB"/>
    <w:rsid w:val="003D59D1"/>
    <w:rsid w:val="003E13E7"/>
    <w:rsid w:val="003E33B4"/>
    <w:rsid w:val="003E68FC"/>
    <w:rsid w:val="003F6EEC"/>
    <w:rsid w:val="004058D2"/>
    <w:rsid w:val="00412EB1"/>
    <w:rsid w:val="004136ED"/>
    <w:rsid w:val="004144D1"/>
    <w:rsid w:val="00414F78"/>
    <w:rsid w:val="0042138B"/>
    <w:rsid w:val="00423346"/>
    <w:rsid w:val="00432F78"/>
    <w:rsid w:val="004364F0"/>
    <w:rsid w:val="00436913"/>
    <w:rsid w:val="00440ED5"/>
    <w:rsid w:val="00481638"/>
    <w:rsid w:val="00483489"/>
    <w:rsid w:val="00490060"/>
    <w:rsid w:val="0049017C"/>
    <w:rsid w:val="004924D5"/>
    <w:rsid w:val="004941F6"/>
    <w:rsid w:val="004A088B"/>
    <w:rsid w:val="004B22D8"/>
    <w:rsid w:val="004B7932"/>
    <w:rsid w:val="004C4E63"/>
    <w:rsid w:val="004D1CDC"/>
    <w:rsid w:val="004D21F2"/>
    <w:rsid w:val="004D48D0"/>
    <w:rsid w:val="004D5A44"/>
    <w:rsid w:val="0050243A"/>
    <w:rsid w:val="00512D8E"/>
    <w:rsid w:val="00514268"/>
    <w:rsid w:val="005145C4"/>
    <w:rsid w:val="005200E2"/>
    <w:rsid w:val="0052378F"/>
    <w:rsid w:val="005240B3"/>
    <w:rsid w:val="0052589A"/>
    <w:rsid w:val="00535F55"/>
    <w:rsid w:val="00537A1D"/>
    <w:rsid w:val="00541B14"/>
    <w:rsid w:val="00543B2D"/>
    <w:rsid w:val="00543D1C"/>
    <w:rsid w:val="005515D3"/>
    <w:rsid w:val="00564B90"/>
    <w:rsid w:val="005745C9"/>
    <w:rsid w:val="0058218B"/>
    <w:rsid w:val="005829F2"/>
    <w:rsid w:val="0058436E"/>
    <w:rsid w:val="00584730"/>
    <w:rsid w:val="00587B8C"/>
    <w:rsid w:val="0059259B"/>
    <w:rsid w:val="005A0E1E"/>
    <w:rsid w:val="005A3A21"/>
    <w:rsid w:val="005B09C6"/>
    <w:rsid w:val="005B47C4"/>
    <w:rsid w:val="005C26BF"/>
    <w:rsid w:val="005D1A3C"/>
    <w:rsid w:val="005D46D4"/>
    <w:rsid w:val="005F18D0"/>
    <w:rsid w:val="005F2113"/>
    <w:rsid w:val="00600EA7"/>
    <w:rsid w:val="006021F3"/>
    <w:rsid w:val="00603564"/>
    <w:rsid w:val="00617909"/>
    <w:rsid w:val="0062203C"/>
    <w:rsid w:val="006236C3"/>
    <w:rsid w:val="00624CDB"/>
    <w:rsid w:val="0062509E"/>
    <w:rsid w:val="00631BD5"/>
    <w:rsid w:val="006429AE"/>
    <w:rsid w:val="00642BA6"/>
    <w:rsid w:val="00645320"/>
    <w:rsid w:val="0064795E"/>
    <w:rsid w:val="00657346"/>
    <w:rsid w:val="00693388"/>
    <w:rsid w:val="006A0FA0"/>
    <w:rsid w:val="006C302E"/>
    <w:rsid w:val="006C316A"/>
    <w:rsid w:val="006E09D4"/>
    <w:rsid w:val="006F166F"/>
    <w:rsid w:val="006F2973"/>
    <w:rsid w:val="00714168"/>
    <w:rsid w:val="00722B46"/>
    <w:rsid w:val="00722E56"/>
    <w:rsid w:val="00742681"/>
    <w:rsid w:val="0074433D"/>
    <w:rsid w:val="00757FDA"/>
    <w:rsid w:val="007649FC"/>
    <w:rsid w:val="007752A1"/>
    <w:rsid w:val="00782A01"/>
    <w:rsid w:val="007A70CF"/>
    <w:rsid w:val="007B00BD"/>
    <w:rsid w:val="007C2D60"/>
    <w:rsid w:val="007C7907"/>
    <w:rsid w:val="007D3B75"/>
    <w:rsid w:val="007D5877"/>
    <w:rsid w:val="007E3E81"/>
    <w:rsid w:val="007F209A"/>
    <w:rsid w:val="00802407"/>
    <w:rsid w:val="00804845"/>
    <w:rsid w:val="00804E79"/>
    <w:rsid w:val="00806F68"/>
    <w:rsid w:val="00816030"/>
    <w:rsid w:val="00816C07"/>
    <w:rsid w:val="008401E2"/>
    <w:rsid w:val="00840460"/>
    <w:rsid w:val="008410D0"/>
    <w:rsid w:val="00847185"/>
    <w:rsid w:val="00854BB9"/>
    <w:rsid w:val="00860EA2"/>
    <w:rsid w:val="00872079"/>
    <w:rsid w:val="00874D3A"/>
    <w:rsid w:val="008762F3"/>
    <w:rsid w:val="008917CA"/>
    <w:rsid w:val="00894EFA"/>
    <w:rsid w:val="008A2FAF"/>
    <w:rsid w:val="008A36DC"/>
    <w:rsid w:val="008B77FD"/>
    <w:rsid w:val="008B7B31"/>
    <w:rsid w:val="008C02BB"/>
    <w:rsid w:val="008C099F"/>
    <w:rsid w:val="008C419A"/>
    <w:rsid w:val="008C6549"/>
    <w:rsid w:val="008D0B77"/>
    <w:rsid w:val="008D26C0"/>
    <w:rsid w:val="008D312B"/>
    <w:rsid w:val="008E4832"/>
    <w:rsid w:val="008F195D"/>
    <w:rsid w:val="008F56E0"/>
    <w:rsid w:val="00900805"/>
    <w:rsid w:val="009039C4"/>
    <w:rsid w:val="00905B8F"/>
    <w:rsid w:val="00907990"/>
    <w:rsid w:val="0091278B"/>
    <w:rsid w:val="009137E8"/>
    <w:rsid w:val="00914D8F"/>
    <w:rsid w:val="00917710"/>
    <w:rsid w:val="00926184"/>
    <w:rsid w:val="009304EE"/>
    <w:rsid w:val="00934E59"/>
    <w:rsid w:val="00940A31"/>
    <w:rsid w:val="00940BB4"/>
    <w:rsid w:val="00942CE0"/>
    <w:rsid w:val="00944D6D"/>
    <w:rsid w:val="0095E0F5"/>
    <w:rsid w:val="0096398A"/>
    <w:rsid w:val="009668E1"/>
    <w:rsid w:val="009923E5"/>
    <w:rsid w:val="00992A4F"/>
    <w:rsid w:val="009932BC"/>
    <w:rsid w:val="009A1B14"/>
    <w:rsid w:val="009B0087"/>
    <w:rsid w:val="009D387E"/>
    <w:rsid w:val="009D7F15"/>
    <w:rsid w:val="009F5BAC"/>
    <w:rsid w:val="00A005B7"/>
    <w:rsid w:val="00A02385"/>
    <w:rsid w:val="00A049C5"/>
    <w:rsid w:val="00A113E7"/>
    <w:rsid w:val="00A14FBA"/>
    <w:rsid w:val="00A24512"/>
    <w:rsid w:val="00A25A57"/>
    <w:rsid w:val="00A26972"/>
    <w:rsid w:val="00A30F2B"/>
    <w:rsid w:val="00A31A1B"/>
    <w:rsid w:val="00A42C1E"/>
    <w:rsid w:val="00A44F00"/>
    <w:rsid w:val="00A4632C"/>
    <w:rsid w:val="00A505F5"/>
    <w:rsid w:val="00A56BB0"/>
    <w:rsid w:val="00A65073"/>
    <w:rsid w:val="00A72746"/>
    <w:rsid w:val="00A75B4A"/>
    <w:rsid w:val="00A77EED"/>
    <w:rsid w:val="00A84BB8"/>
    <w:rsid w:val="00A85D19"/>
    <w:rsid w:val="00AB5FF2"/>
    <w:rsid w:val="00AD58C9"/>
    <w:rsid w:val="00ADCF3F"/>
    <w:rsid w:val="00AE0C24"/>
    <w:rsid w:val="00AE5FFE"/>
    <w:rsid w:val="00AE7665"/>
    <w:rsid w:val="00AF1F70"/>
    <w:rsid w:val="00AF4B60"/>
    <w:rsid w:val="00B0648B"/>
    <w:rsid w:val="00B0796A"/>
    <w:rsid w:val="00B118A8"/>
    <w:rsid w:val="00B17154"/>
    <w:rsid w:val="00B43C19"/>
    <w:rsid w:val="00B5511D"/>
    <w:rsid w:val="00B667F3"/>
    <w:rsid w:val="00B737FA"/>
    <w:rsid w:val="00B74D5D"/>
    <w:rsid w:val="00B74FF4"/>
    <w:rsid w:val="00B821B5"/>
    <w:rsid w:val="00B848E8"/>
    <w:rsid w:val="00B85172"/>
    <w:rsid w:val="00B91625"/>
    <w:rsid w:val="00B929DC"/>
    <w:rsid w:val="00B96F1B"/>
    <w:rsid w:val="00BA0292"/>
    <w:rsid w:val="00BA42FF"/>
    <w:rsid w:val="00BB0C8F"/>
    <w:rsid w:val="00BB32FC"/>
    <w:rsid w:val="00BC509C"/>
    <w:rsid w:val="00BC6EEF"/>
    <w:rsid w:val="00BD1DE3"/>
    <w:rsid w:val="00BF19FA"/>
    <w:rsid w:val="00BF69B9"/>
    <w:rsid w:val="00C06980"/>
    <w:rsid w:val="00C257E0"/>
    <w:rsid w:val="00C3356F"/>
    <w:rsid w:val="00C40E92"/>
    <w:rsid w:val="00C43996"/>
    <w:rsid w:val="00C44E30"/>
    <w:rsid w:val="00C63FD4"/>
    <w:rsid w:val="00C64501"/>
    <w:rsid w:val="00C658B2"/>
    <w:rsid w:val="00C71148"/>
    <w:rsid w:val="00C71AB7"/>
    <w:rsid w:val="00CA1690"/>
    <w:rsid w:val="00CA2B9D"/>
    <w:rsid w:val="00CB613A"/>
    <w:rsid w:val="00CE5557"/>
    <w:rsid w:val="00CF7886"/>
    <w:rsid w:val="00D07C6B"/>
    <w:rsid w:val="00D241DA"/>
    <w:rsid w:val="00D25B9D"/>
    <w:rsid w:val="00D34FB8"/>
    <w:rsid w:val="00D434CE"/>
    <w:rsid w:val="00D53B8B"/>
    <w:rsid w:val="00D54BFE"/>
    <w:rsid w:val="00D67163"/>
    <w:rsid w:val="00D67EA8"/>
    <w:rsid w:val="00D70384"/>
    <w:rsid w:val="00D70544"/>
    <w:rsid w:val="00D85F8E"/>
    <w:rsid w:val="00D86188"/>
    <w:rsid w:val="00D90016"/>
    <w:rsid w:val="00DA7F14"/>
    <w:rsid w:val="00DB205D"/>
    <w:rsid w:val="00DC0871"/>
    <w:rsid w:val="00DC0DFC"/>
    <w:rsid w:val="00DC1650"/>
    <w:rsid w:val="00DD656A"/>
    <w:rsid w:val="00DE5CA3"/>
    <w:rsid w:val="00DF60A2"/>
    <w:rsid w:val="00E0144E"/>
    <w:rsid w:val="00E11E8E"/>
    <w:rsid w:val="00E127C7"/>
    <w:rsid w:val="00E21E2F"/>
    <w:rsid w:val="00E262D7"/>
    <w:rsid w:val="00E52D20"/>
    <w:rsid w:val="00E5519F"/>
    <w:rsid w:val="00E572C1"/>
    <w:rsid w:val="00E610D5"/>
    <w:rsid w:val="00E62FF6"/>
    <w:rsid w:val="00E70CDE"/>
    <w:rsid w:val="00E7360F"/>
    <w:rsid w:val="00E7657D"/>
    <w:rsid w:val="00E77974"/>
    <w:rsid w:val="00EB4ACC"/>
    <w:rsid w:val="00EC181A"/>
    <w:rsid w:val="00EC5962"/>
    <w:rsid w:val="00ED008D"/>
    <w:rsid w:val="00ED3DD2"/>
    <w:rsid w:val="00EE22EE"/>
    <w:rsid w:val="00F05D08"/>
    <w:rsid w:val="00F074F5"/>
    <w:rsid w:val="00F10D0D"/>
    <w:rsid w:val="00F2098A"/>
    <w:rsid w:val="00F3706E"/>
    <w:rsid w:val="00F500D7"/>
    <w:rsid w:val="00F73F1F"/>
    <w:rsid w:val="00F76D96"/>
    <w:rsid w:val="00F81716"/>
    <w:rsid w:val="00F92C79"/>
    <w:rsid w:val="00F9798A"/>
    <w:rsid w:val="00FC043A"/>
    <w:rsid w:val="00FC2557"/>
    <w:rsid w:val="00FC3146"/>
    <w:rsid w:val="00FC3412"/>
    <w:rsid w:val="00FC54AD"/>
    <w:rsid w:val="00FC6276"/>
    <w:rsid w:val="00FC63B2"/>
    <w:rsid w:val="00FD01A0"/>
    <w:rsid w:val="00FD4C5C"/>
    <w:rsid w:val="00FF1639"/>
    <w:rsid w:val="00FF22C8"/>
    <w:rsid w:val="00FF22F3"/>
    <w:rsid w:val="00FF2384"/>
    <w:rsid w:val="00FF4237"/>
    <w:rsid w:val="00FF6799"/>
    <w:rsid w:val="010782C4"/>
    <w:rsid w:val="017AF192"/>
    <w:rsid w:val="01CD4F0D"/>
    <w:rsid w:val="01D9E570"/>
    <w:rsid w:val="0226C685"/>
    <w:rsid w:val="0270B7F6"/>
    <w:rsid w:val="028768CF"/>
    <w:rsid w:val="02E1431A"/>
    <w:rsid w:val="02E4AFE3"/>
    <w:rsid w:val="0342E192"/>
    <w:rsid w:val="03AB6B61"/>
    <w:rsid w:val="0573C81D"/>
    <w:rsid w:val="0576EE35"/>
    <w:rsid w:val="05E687AF"/>
    <w:rsid w:val="05F990B7"/>
    <w:rsid w:val="0634EAD6"/>
    <w:rsid w:val="066FAAC1"/>
    <w:rsid w:val="067974F2"/>
    <w:rsid w:val="0689C6C2"/>
    <w:rsid w:val="07386D0E"/>
    <w:rsid w:val="07D957D0"/>
    <w:rsid w:val="08B59D58"/>
    <w:rsid w:val="09040765"/>
    <w:rsid w:val="09B007AF"/>
    <w:rsid w:val="09DD9477"/>
    <w:rsid w:val="09F2989F"/>
    <w:rsid w:val="0A5700B6"/>
    <w:rsid w:val="0A791B74"/>
    <w:rsid w:val="0AFC20A0"/>
    <w:rsid w:val="0B10FFCC"/>
    <w:rsid w:val="0B2C949B"/>
    <w:rsid w:val="0B396BE9"/>
    <w:rsid w:val="0B81C317"/>
    <w:rsid w:val="0BB44F63"/>
    <w:rsid w:val="0BE1E476"/>
    <w:rsid w:val="0BF19EB0"/>
    <w:rsid w:val="0C57D3EC"/>
    <w:rsid w:val="0C82E165"/>
    <w:rsid w:val="0CCF829C"/>
    <w:rsid w:val="0DE3501D"/>
    <w:rsid w:val="0DEFA587"/>
    <w:rsid w:val="0E0ABA68"/>
    <w:rsid w:val="0E2ED3E4"/>
    <w:rsid w:val="0E9B9848"/>
    <w:rsid w:val="0EB04F75"/>
    <w:rsid w:val="0EC58923"/>
    <w:rsid w:val="0EDF67EF"/>
    <w:rsid w:val="0F01C79B"/>
    <w:rsid w:val="0F67FF53"/>
    <w:rsid w:val="0F6B587B"/>
    <w:rsid w:val="0F775535"/>
    <w:rsid w:val="0FEAE425"/>
    <w:rsid w:val="10026386"/>
    <w:rsid w:val="1008DEEB"/>
    <w:rsid w:val="103788E9"/>
    <w:rsid w:val="10A03B65"/>
    <w:rsid w:val="10E6014B"/>
    <w:rsid w:val="10F38B00"/>
    <w:rsid w:val="113B11DB"/>
    <w:rsid w:val="113FAB05"/>
    <w:rsid w:val="11FE4FAF"/>
    <w:rsid w:val="12776B28"/>
    <w:rsid w:val="127D91D7"/>
    <w:rsid w:val="1298D3CE"/>
    <w:rsid w:val="12F542A2"/>
    <w:rsid w:val="132A8FCD"/>
    <w:rsid w:val="138B439D"/>
    <w:rsid w:val="1402F7AB"/>
    <w:rsid w:val="1441EE26"/>
    <w:rsid w:val="15F4585E"/>
    <w:rsid w:val="15FD9A25"/>
    <w:rsid w:val="16362F80"/>
    <w:rsid w:val="168A3EA7"/>
    <w:rsid w:val="16B1B9F8"/>
    <w:rsid w:val="16D8876E"/>
    <w:rsid w:val="16DAC725"/>
    <w:rsid w:val="17116F56"/>
    <w:rsid w:val="17140363"/>
    <w:rsid w:val="1725412A"/>
    <w:rsid w:val="172EB6F8"/>
    <w:rsid w:val="17395F9E"/>
    <w:rsid w:val="17AEBEC7"/>
    <w:rsid w:val="189DBD7C"/>
    <w:rsid w:val="18EFE42F"/>
    <w:rsid w:val="194D1079"/>
    <w:rsid w:val="1991BDE2"/>
    <w:rsid w:val="1A21CDFC"/>
    <w:rsid w:val="1A4ED11C"/>
    <w:rsid w:val="1A9AD13C"/>
    <w:rsid w:val="1AA0C255"/>
    <w:rsid w:val="1AA78924"/>
    <w:rsid w:val="1B13A79C"/>
    <w:rsid w:val="1B2C5E03"/>
    <w:rsid w:val="1BC6834B"/>
    <w:rsid w:val="1C62880C"/>
    <w:rsid w:val="1C6B596E"/>
    <w:rsid w:val="1CE5CFB3"/>
    <w:rsid w:val="1CF409AF"/>
    <w:rsid w:val="1D681B6D"/>
    <w:rsid w:val="1DAF0963"/>
    <w:rsid w:val="1DF401FA"/>
    <w:rsid w:val="1E0C3771"/>
    <w:rsid w:val="1E5287A4"/>
    <w:rsid w:val="1ECB2704"/>
    <w:rsid w:val="1EF039DD"/>
    <w:rsid w:val="1EFC1404"/>
    <w:rsid w:val="1F1E0E64"/>
    <w:rsid w:val="1F86CEDA"/>
    <w:rsid w:val="1F9838ED"/>
    <w:rsid w:val="1FA9EAFA"/>
    <w:rsid w:val="20B68178"/>
    <w:rsid w:val="20F38D8C"/>
    <w:rsid w:val="21279AC8"/>
    <w:rsid w:val="217DDB1C"/>
    <w:rsid w:val="217E3D27"/>
    <w:rsid w:val="21942607"/>
    <w:rsid w:val="21BFFAFB"/>
    <w:rsid w:val="2217D369"/>
    <w:rsid w:val="22A9560B"/>
    <w:rsid w:val="22ED72D6"/>
    <w:rsid w:val="23FEFD1D"/>
    <w:rsid w:val="240D00EC"/>
    <w:rsid w:val="241FB94E"/>
    <w:rsid w:val="2493A659"/>
    <w:rsid w:val="24CC47B0"/>
    <w:rsid w:val="26422A9A"/>
    <w:rsid w:val="26512B58"/>
    <w:rsid w:val="2654C677"/>
    <w:rsid w:val="27110B66"/>
    <w:rsid w:val="28282076"/>
    <w:rsid w:val="28301BF8"/>
    <w:rsid w:val="288D43A1"/>
    <w:rsid w:val="28A4BDCB"/>
    <w:rsid w:val="28A54A50"/>
    <w:rsid w:val="28C8D49B"/>
    <w:rsid w:val="28E639C7"/>
    <w:rsid w:val="29090B09"/>
    <w:rsid w:val="29208C91"/>
    <w:rsid w:val="29C286F7"/>
    <w:rsid w:val="29F3006D"/>
    <w:rsid w:val="29F9C812"/>
    <w:rsid w:val="2A8D527D"/>
    <w:rsid w:val="2ACEF752"/>
    <w:rsid w:val="2AE568B7"/>
    <w:rsid w:val="2B2313D1"/>
    <w:rsid w:val="2B6B5F42"/>
    <w:rsid w:val="2BE94BED"/>
    <w:rsid w:val="2C1E4F9A"/>
    <w:rsid w:val="2CD74ED3"/>
    <w:rsid w:val="2D3D3AAB"/>
    <w:rsid w:val="2D3EE639"/>
    <w:rsid w:val="2E5B4AA2"/>
    <w:rsid w:val="2ECB047F"/>
    <w:rsid w:val="2F06747F"/>
    <w:rsid w:val="2F919C60"/>
    <w:rsid w:val="2FD32820"/>
    <w:rsid w:val="2FE68008"/>
    <w:rsid w:val="30910B3F"/>
    <w:rsid w:val="30DFCCE8"/>
    <w:rsid w:val="311E816F"/>
    <w:rsid w:val="329F3C8B"/>
    <w:rsid w:val="32E891CB"/>
    <w:rsid w:val="3357E34E"/>
    <w:rsid w:val="338B286F"/>
    <w:rsid w:val="339AD28D"/>
    <w:rsid w:val="339D40E6"/>
    <w:rsid w:val="34021942"/>
    <w:rsid w:val="34853EE4"/>
    <w:rsid w:val="35107B19"/>
    <w:rsid w:val="362B2368"/>
    <w:rsid w:val="36E28F74"/>
    <w:rsid w:val="370DCB56"/>
    <w:rsid w:val="372654C9"/>
    <w:rsid w:val="3743B06F"/>
    <w:rsid w:val="3775D1A0"/>
    <w:rsid w:val="379FBEC5"/>
    <w:rsid w:val="37B616A2"/>
    <w:rsid w:val="382FAACD"/>
    <w:rsid w:val="38705ED4"/>
    <w:rsid w:val="392E1D80"/>
    <w:rsid w:val="39722A9B"/>
    <w:rsid w:val="3975C7CD"/>
    <w:rsid w:val="39C1563D"/>
    <w:rsid w:val="39F2E32B"/>
    <w:rsid w:val="3A922DD9"/>
    <w:rsid w:val="3AF4CE03"/>
    <w:rsid w:val="3BCA323A"/>
    <w:rsid w:val="3C63B29B"/>
    <w:rsid w:val="3CC3E7D3"/>
    <w:rsid w:val="3CE73CD7"/>
    <w:rsid w:val="3CFF35CC"/>
    <w:rsid w:val="3D8567C9"/>
    <w:rsid w:val="3D8B75A6"/>
    <w:rsid w:val="3DAB54D5"/>
    <w:rsid w:val="3E24B8BA"/>
    <w:rsid w:val="3E5CC007"/>
    <w:rsid w:val="3E6931D2"/>
    <w:rsid w:val="3F7B8EF2"/>
    <w:rsid w:val="3FC5055D"/>
    <w:rsid w:val="3FD04D49"/>
    <w:rsid w:val="400E159D"/>
    <w:rsid w:val="401CFDDF"/>
    <w:rsid w:val="405722B2"/>
    <w:rsid w:val="40814D0F"/>
    <w:rsid w:val="41D3E1E1"/>
    <w:rsid w:val="41E0C5F8"/>
    <w:rsid w:val="424F5E65"/>
    <w:rsid w:val="428933FD"/>
    <w:rsid w:val="42BBC88E"/>
    <w:rsid w:val="42DCDD1C"/>
    <w:rsid w:val="4334C088"/>
    <w:rsid w:val="43650E85"/>
    <w:rsid w:val="437E1269"/>
    <w:rsid w:val="44200829"/>
    <w:rsid w:val="44BBB124"/>
    <w:rsid w:val="44C5DE01"/>
    <w:rsid w:val="44FBEFB7"/>
    <w:rsid w:val="4541FE94"/>
    <w:rsid w:val="4565CD8F"/>
    <w:rsid w:val="45C16AE1"/>
    <w:rsid w:val="46684864"/>
    <w:rsid w:val="46715141"/>
    <w:rsid w:val="4689CA67"/>
    <w:rsid w:val="473371D9"/>
    <w:rsid w:val="474F159C"/>
    <w:rsid w:val="4777C716"/>
    <w:rsid w:val="480B3961"/>
    <w:rsid w:val="482C4FA4"/>
    <w:rsid w:val="483A8AB9"/>
    <w:rsid w:val="487315A9"/>
    <w:rsid w:val="487FA780"/>
    <w:rsid w:val="48D6DA49"/>
    <w:rsid w:val="48E627AD"/>
    <w:rsid w:val="49B206F5"/>
    <w:rsid w:val="49ECC3C2"/>
    <w:rsid w:val="4B521FF1"/>
    <w:rsid w:val="4C095F1F"/>
    <w:rsid w:val="4C26E59D"/>
    <w:rsid w:val="4C6CAB26"/>
    <w:rsid w:val="4CF19F87"/>
    <w:rsid w:val="4D3DB527"/>
    <w:rsid w:val="4D63F4E3"/>
    <w:rsid w:val="4DC72813"/>
    <w:rsid w:val="4DEDD572"/>
    <w:rsid w:val="4E3490B1"/>
    <w:rsid w:val="4E693A37"/>
    <w:rsid w:val="4EE690C7"/>
    <w:rsid w:val="4EE87651"/>
    <w:rsid w:val="4F2F173C"/>
    <w:rsid w:val="4F84212F"/>
    <w:rsid w:val="4FE20C50"/>
    <w:rsid w:val="5022093E"/>
    <w:rsid w:val="509A381A"/>
    <w:rsid w:val="50B4EC12"/>
    <w:rsid w:val="50C3346A"/>
    <w:rsid w:val="5115613C"/>
    <w:rsid w:val="51823051"/>
    <w:rsid w:val="521AB255"/>
    <w:rsid w:val="522F0224"/>
    <w:rsid w:val="524BA121"/>
    <w:rsid w:val="525E9543"/>
    <w:rsid w:val="5282FAAC"/>
    <w:rsid w:val="531F76B9"/>
    <w:rsid w:val="5365534F"/>
    <w:rsid w:val="537F7DB4"/>
    <w:rsid w:val="539DC90F"/>
    <w:rsid w:val="53BBC7EA"/>
    <w:rsid w:val="53D5FA35"/>
    <w:rsid w:val="556508F8"/>
    <w:rsid w:val="5575B6C8"/>
    <w:rsid w:val="55AA380B"/>
    <w:rsid w:val="55AB87DC"/>
    <w:rsid w:val="562A9B73"/>
    <w:rsid w:val="5679FFE4"/>
    <w:rsid w:val="56DAE109"/>
    <w:rsid w:val="57919B46"/>
    <w:rsid w:val="57FD309B"/>
    <w:rsid w:val="58B53541"/>
    <w:rsid w:val="58B73648"/>
    <w:rsid w:val="58C1752E"/>
    <w:rsid w:val="58D86869"/>
    <w:rsid w:val="59D72F1A"/>
    <w:rsid w:val="5A6F4B0C"/>
    <w:rsid w:val="5A86806A"/>
    <w:rsid w:val="5AB22448"/>
    <w:rsid w:val="5AFB7A0A"/>
    <w:rsid w:val="5B5196CF"/>
    <w:rsid w:val="5BB848F3"/>
    <w:rsid w:val="5CBBF50B"/>
    <w:rsid w:val="5CD971CB"/>
    <w:rsid w:val="5D293435"/>
    <w:rsid w:val="5D7E0D31"/>
    <w:rsid w:val="5E95AC4A"/>
    <w:rsid w:val="5E9CAB4A"/>
    <w:rsid w:val="5EDA29FE"/>
    <w:rsid w:val="5F1CC342"/>
    <w:rsid w:val="5F67E0C8"/>
    <w:rsid w:val="5FC861FC"/>
    <w:rsid w:val="5FD85D8C"/>
    <w:rsid w:val="6015DDC5"/>
    <w:rsid w:val="6065C6AD"/>
    <w:rsid w:val="607236A7"/>
    <w:rsid w:val="60A5403F"/>
    <w:rsid w:val="60C0C4DD"/>
    <w:rsid w:val="6165AE86"/>
    <w:rsid w:val="61784935"/>
    <w:rsid w:val="619720D6"/>
    <w:rsid w:val="61F1F923"/>
    <w:rsid w:val="61F712E4"/>
    <w:rsid w:val="62159793"/>
    <w:rsid w:val="6260C40D"/>
    <w:rsid w:val="628CEC23"/>
    <w:rsid w:val="635DF63E"/>
    <w:rsid w:val="636081D1"/>
    <w:rsid w:val="636AB37E"/>
    <w:rsid w:val="6509715B"/>
    <w:rsid w:val="6576DD9F"/>
    <w:rsid w:val="65EECF78"/>
    <w:rsid w:val="662319A4"/>
    <w:rsid w:val="6652E245"/>
    <w:rsid w:val="67067771"/>
    <w:rsid w:val="6713263E"/>
    <w:rsid w:val="675FF75F"/>
    <w:rsid w:val="67AD6AF8"/>
    <w:rsid w:val="6935D1B5"/>
    <w:rsid w:val="69686072"/>
    <w:rsid w:val="69BDA0A0"/>
    <w:rsid w:val="6A00AF52"/>
    <w:rsid w:val="6A14B4FF"/>
    <w:rsid w:val="6A418403"/>
    <w:rsid w:val="6A58621A"/>
    <w:rsid w:val="6A7A8D6E"/>
    <w:rsid w:val="6AAB0278"/>
    <w:rsid w:val="6AAEF259"/>
    <w:rsid w:val="6BA04734"/>
    <w:rsid w:val="6C0AA80B"/>
    <w:rsid w:val="6C7F8BCF"/>
    <w:rsid w:val="6CA957DC"/>
    <w:rsid w:val="6D05545A"/>
    <w:rsid w:val="6D8E0999"/>
    <w:rsid w:val="6D9584F8"/>
    <w:rsid w:val="6DA731A6"/>
    <w:rsid w:val="6DF95D8C"/>
    <w:rsid w:val="6E4E3DDA"/>
    <w:rsid w:val="6ECE3358"/>
    <w:rsid w:val="6F5C1A8D"/>
    <w:rsid w:val="70787CE0"/>
    <w:rsid w:val="70AB8BC0"/>
    <w:rsid w:val="70FF5151"/>
    <w:rsid w:val="71B0585B"/>
    <w:rsid w:val="71B839F0"/>
    <w:rsid w:val="71C609AF"/>
    <w:rsid w:val="72AEEBDD"/>
    <w:rsid w:val="72CC61C1"/>
    <w:rsid w:val="730744C3"/>
    <w:rsid w:val="73844FAA"/>
    <w:rsid w:val="73DD908B"/>
    <w:rsid w:val="7456FF2A"/>
    <w:rsid w:val="748F699D"/>
    <w:rsid w:val="750A1D2D"/>
    <w:rsid w:val="754C37BE"/>
    <w:rsid w:val="75761DF1"/>
    <w:rsid w:val="75FE5D62"/>
    <w:rsid w:val="75FEB2AE"/>
    <w:rsid w:val="7636B0E2"/>
    <w:rsid w:val="765B1307"/>
    <w:rsid w:val="765D9DCC"/>
    <w:rsid w:val="7704BAD5"/>
    <w:rsid w:val="774E6FA7"/>
    <w:rsid w:val="7752AB35"/>
    <w:rsid w:val="77CB1FA3"/>
    <w:rsid w:val="77D5AA7B"/>
    <w:rsid w:val="7811F4DF"/>
    <w:rsid w:val="78928A3E"/>
    <w:rsid w:val="78A54EC7"/>
    <w:rsid w:val="78FD33D9"/>
    <w:rsid w:val="79F64156"/>
    <w:rsid w:val="7A491B1B"/>
    <w:rsid w:val="7A91BEB3"/>
    <w:rsid w:val="7AB9ECA4"/>
    <w:rsid w:val="7B1D2F5E"/>
    <w:rsid w:val="7B3F2B51"/>
    <w:rsid w:val="7BA952AC"/>
    <w:rsid w:val="7C00466F"/>
    <w:rsid w:val="7C2A2A21"/>
    <w:rsid w:val="7C3065E7"/>
    <w:rsid w:val="7C421E0E"/>
    <w:rsid w:val="7C794076"/>
    <w:rsid w:val="7CAA0013"/>
    <w:rsid w:val="7CE383A9"/>
    <w:rsid w:val="7DF4D0C2"/>
    <w:rsid w:val="7E2AE338"/>
    <w:rsid w:val="7EE849AB"/>
    <w:rsid w:val="7F43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27971"/>
  <w15:docId w15:val="{D8EC1AA7-4A76-485F-B24A-58C9A2FC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val="fr-FR"/>
    </w:rPr>
  </w:style>
  <w:style w:type="paragraph" w:styleId="Titre1">
    <w:name w:val="heading 1"/>
    <w:basedOn w:val="Normal"/>
    <w:uiPriority w:val="9"/>
    <w:qFormat/>
    <w:pPr>
      <w:spacing w:before="1"/>
      <w:ind w:left="141"/>
      <w:jc w:val="both"/>
      <w:outlineLvl w:val="0"/>
    </w:pPr>
    <w:rPr>
      <w:rFonts w:ascii="Calibri" w:eastAsia="Calibri" w:hAnsi="Calibri" w:cs="Calibri"/>
      <w:b/>
      <w:bCs/>
      <w:sz w:val="28"/>
      <w:szCs w:val="28"/>
    </w:rPr>
  </w:style>
  <w:style w:type="paragraph" w:styleId="Titre2">
    <w:name w:val="heading 2"/>
    <w:basedOn w:val="Normal"/>
    <w:link w:val="Titre2Car"/>
    <w:uiPriority w:val="9"/>
    <w:unhideWhenUsed/>
    <w:qFormat/>
    <w:pPr>
      <w:ind w:left="859" w:hanging="358"/>
      <w:outlineLvl w:val="1"/>
    </w:pPr>
    <w:rPr>
      <w:rFonts w:ascii="Calibri" w:eastAsia="Calibri" w:hAnsi="Calibri" w:cs="Calibr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0"/>
    <w:qFormat/>
    <w:pPr>
      <w:ind w:left="2" w:right="2"/>
      <w:jc w:val="center"/>
    </w:pPr>
    <w:rPr>
      <w:rFonts w:ascii="Arial Black" w:eastAsia="Arial Black" w:hAnsi="Arial Black" w:cs="Arial Black"/>
      <w:sz w:val="64"/>
      <w:szCs w:val="64"/>
      <w:u w:val="single" w:color="000000"/>
    </w:rPr>
  </w:style>
  <w:style w:type="paragraph" w:styleId="Paragraphedeliste">
    <w:name w:val="List Paragraph"/>
    <w:basedOn w:val="Normal"/>
    <w:uiPriority w:val="34"/>
    <w:qFormat/>
    <w:pPr>
      <w:ind w:left="861" w:hanging="360"/>
      <w:jc w:val="both"/>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42138B"/>
    <w:rPr>
      <w:sz w:val="16"/>
      <w:szCs w:val="16"/>
    </w:rPr>
  </w:style>
  <w:style w:type="paragraph" w:styleId="Commentaire">
    <w:name w:val="annotation text"/>
    <w:basedOn w:val="Normal"/>
    <w:link w:val="CommentaireCar"/>
    <w:uiPriority w:val="99"/>
    <w:unhideWhenUsed/>
    <w:rsid w:val="0042138B"/>
    <w:rPr>
      <w:sz w:val="20"/>
      <w:szCs w:val="20"/>
    </w:rPr>
  </w:style>
  <w:style w:type="character" w:customStyle="1" w:styleId="CommentaireCar">
    <w:name w:val="Commentaire Car"/>
    <w:basedOn w:val="Policepardfaut"/>
    <w:link w:val="Commentaire"/>
    <w:uiPriority w:val="99"/>
    <w:rsid w:val="0042138B"/>
    <w:rPr>
      <w:rFonts w:ascii="Calibri Light" w:eastAsia="Calibri Light" w:hAnsi="Calibri Light" w:cs="Calibri Light"/>
      <w:sz w:val="20"/>
      <w:szCs w:val="20"/>
      <w:lang w:val="fr-FR"/>
    </w:rPr>
  </w:style>
  <w:style w:type="paragraph" w:styleId="Objetducommentaire">
    <w:name w:val="annotation subject"/>
    <w:basedOn w:val="Commentaire"/>
    <w:next w:val="Commentaire"/>
    <w:link w:val="ObjetducommentaireCar"/>
    <w:uiPriority w:val="99"/>
    <w:semiHidden/>
    <w:unhideWhenUsed/>
    <w:rsid w:val="0042138B"/>
    <w:rPr>
      <w:b/>
      <w:bCs/>
    </w:rPr>
  </w:style>
  <w:style w:type="character" w:customStyle="1" w:styleId="ObjetducommentaireCar">
    <w:name w:val="Objet du commentaire Car"/>
    <w:basedOn w:val="CommentaireCar"/>
    <w:link w:val="Objetducommentaire"/>
    <w:uiPriority w:val="99"/>
    <w:semiHidden/>
    <w:rsid w:val="0042138B"/>
    <w:rPr>
      <w:rFonts w:ascii="Calibri Light" w:eastAsia="Calibri Light" w:hAnsi="Calibri Light" w:cs="Calibri Light"/>
      <w:b/>
      <w:bCs/>
      <w:sz w:val="20"/>
      <w:szCs w:val="20"/>
      <w:lang w:val="fr-FR"/>
    </w:rPr>
  </w:style>
  <w:style w:type="character" w:styleId="Lienhypertexte">
    <w:name w:val="Hyperlink"/>
    <w:basedOn w:val="Policepardfaut"/>
    <w:uiPriority w:val="99"/>
    <w:unhideWhenUsed/>
    <w:rsid w:val="00D67EA8"/>
    <w:rPr>
      <w:color w:val="0000FF"/>
      <w:u w:val="single"/>
    </w:rPr>
  </w:style>
  <w:style w:type="character" w:styleId="Mentionnonrsolue">
    <w:name w:val="Unresolved Mention"/>
    <w:basedOn w:val="Policepardfaut"/>
    <w:uiPriority w:val="99"/>
    <w:semiHidden/>
    <w:unhideWhenUsed/>
    <w:rsid w:val="006F2973"/>
    <w:rPr>
      <w:color w:val="605E5C"/>
      <w:shd w:val="clear" w:color="auto" w:fill="E1DFDD"/>
    </w:rPr>
  </w:style>
  <w:style w:type="character" w:styleId="Lienhypertextesuivivisit">
    <w:name w:val="FollowedHyperlink"/>
    <w:basedOn w:val="Policepardfaut"/>
    <w:uiPriority w:val="99"/>
    <w:semiHidden/>
    <w:unhideWhenUsed/>
    <w:rsid w:val="002D31F2"/>
    <w:rPr>
      <w:color w:val="800080" w:themeColor="followedHyperlink"/>
      <w:u w:val="single"/>
    </w:rPr>
  </w:style>
  <w:style w:type="character" w:customStyle="1" w:styleId="Titre2Car">
    <w:name w:val="Titre 2 Car"/>
    <w:basedOn w:val="Policepardfaut"/>
    <w:link w:val="Titre2"/>
    <w:uiPriority w:val="9"/>
    <w:rsid w:val="00B43C19"/>
    <w:rPr>
      <w:rFonts w:ascii="Calibri" w:eastAsia="Calibri" w:hAnsi="Calibri" w:cs="Calibri"/>
      <w:b/>
      <w:bCs/>
      <w:lang w:val="fr-FR"/>
    </w:rPr>
  </w:style>
  <w:style w:type="paragraph" w:styleId="Notedebasdepage">
    <w:name w:val="footnote text"/>
    <w:basedOn w:val="Normal"/>
    <w:link w:val="NotedebasdepageCar"/>
    <w:uiPriority w:val="99"/>
    <w:semiHidden/>
    <w:unhideWhenUsed/>
    <w:rsid w:val="00C63FD4"/>
    <w:rPr>
      <w:sz w:val="20"/>
      <w:szCs w:val="20"/>
    </w:rPr>
  </w:style>
  <w:style w:type="character" w:customStyle="1" w:styleId="NotedebasdepageCar">
    <w:name w:val="Note de bas de page Car"/>
    <w:basedOn w:val="Policepardfaut"/>
    <w:link w:val="Notedebasdepage"/>
    <w:uiPriority w:val="99"/>
    <w:semiHidden/>
    <w:rsid w:val="00C63FD4"/>
    <w:rPr>
      <w:rFonts w:ascii="Calibri Light" w:eastAsia="Calibri Light" w:hAnsi="Calibri Light" w:cs="Calibri Light"/>
      <w:sz w:val="20"/>
      <w:szCs w:val="20"/>
      <w:lang w:val="fr-FR"/>
    </w:rPr>
  </w:style>
  <w:style w:type="character" w:styleId="Appelnotedebasdep">
    <w:name w:val="footnote reference"/>
    <w:basedOn w:val="Policepardfaut"/>
    <w:uiPriority w:val="99"/>
    <w:semiHidden/>
    <w:unhideWhenUsed/>
    <w:rsid w:val="00C63F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7587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image" Target="media/image43.png"/><Relationship Id="rId55" Type="http://schemas.openxmlformats.org/officeDocument/2006/relationships/image" Target="media/image48.png"/><Relationship Id="rId63" Type="http://schemas.microsoft.com/office/2011/relationships/commentsExtended" Target="commentsExtended.xml"/><Relationship Id="rId68" Type="http://schemas.openxmlformats.org/officeDocument/2006/relationships/hyperlink" Target="https://rm.coe.int/1680afb20c" TargetMode="External"/><Relationship Id="rId76" Type="http://schemas.openxmlformats.org/officeDocument/2006/relationships/hyperlink" Target="https://www.autoriteprotectiondonnees.be/citoyen/vie-privee/quels-sont-mes-droits-" TargetMode="External"/><Relationship Id="rId84"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s://eur-lex.europa.eu/eli/reg/2024/1689/oj/eng" TargetMode="Externa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image" Target="media/image22.png"/><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image" Target="media/image46.png"/><Relationship Id="rId58" Type="http://schemas.openxmlformats.org/officeDocument/2006/relationships/image" Target="media/image51.png"/><Relationship Id="rId66" Type="http://schemas.openxmlformats.org/officeDocument/2006/relationships/hyperlink" Target="https://ph.belgium.be/resource/static/files/Notes%20de%20position/2017-09-note-de-position-soins-de-sante.pdf" TargetMode="External"/><Relationship Id="rId74" Type="http://schemas.openxmlformats.org/officeDocument/2006/relationships/hyperlink" Target="C://Users/mld/Downloads/Code_of_Practice_for_GeneralPurpose_AI_Models_Copyright_Chapter_fshXtuvTnRbVP8mccv9oQAjdo_118115.pdf" TargetMode="External"/><Relationship Id="rId79" Type="http://schemas.openxmlformats.org/officeDocument/2006/relationships/hyperlink" Target="https://www.autoriteprotectiondonnees.be/publications/avis-n-203-2022.pdf"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png"/><Relationship Id="rId82" Type="http://schemas.openxmlformats.org/officeDocument/2006/relationships/hyperlink" Target="https://eur-lex.europa.eu/legal-content/EN/TXT/PDF/?uri=OJ:L_202500327" TargetMode="External"/><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56" Type="http://schemas.openxmlformats.org/officeDocument/2006/relationships/image" Target="media/image49.png"/><Relationship Id="rId64" Type="http://schemas.microsoft.com/office/2016/09/relationships/commentsIds" Target="commentsIds.xml"/><Relationship Id="rId69" Type="http://schemas.openxmlformats.org/officeDocument/2006/relationships/hyperlink" Target="https://eur-lex.europa.eu/legal-content/EN/TXT/PDF/?uri=CELEX:32023C0123(01)" TargetMode="External"/><Relationship Id="rId77" Type="http://schemas.openxmlformats.org/officeDocument/2006/relationships/hyperlink" Target="https://www.lesoir.be/680465/article/2025-06-07/disruption-innovation-technologique-ou-vie-privee-la-commission-ouvre-la-boite" TargetMode="External"/><Relationship Id="rId8" Type="http://schemas.openxmlformats.org/officeDocument/2006/relationships/image" Target="media/image1.png"/><Relationship Id="rId51" Type="http://schemas.openxmlformats.org/officeDocument/2006/relationships/image" Target="media/image44.png"/><Relationship Id="rId72" Type="http://schemas.openxmlformats.org/officeDocument/2006/relationships/hyperlink" Target="C://Users/mld/Downloads/Code_of_Practice_for_GeneralPurpose_AI_Models_Safety_and_Security_Chapter_hchDfNmrzSPiuU5PNh77HCxHu0c_118119.pdf" TargetMode="External"/><Relationship Id="rId80" Type="http://schemas.openxmlformats.org/officeDocument/2006/relationships/hyperlink" Target="https://overlegorganen.gezondheid.belgie.be/sites/default/files/documents/2023_04_18_cddp_fcrvdp_advies_avis_voorstel_wet_wijziging_wet_pat_prop_loi_modifiant_loi_pat.pdf"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59" Type="http://schemas.openxmlformats.org/officeDocument/2006/relationships/image" Target="media/image52.png"/><Relationship Id="rId67" Type="http://schemas.openxmlformats.org/officeDocument/2006/relationships/hyperlink" Target="https://search.coe.int/cm" TargetMode="External"/><Relationship Id="rId20" Type="http://schemas.openxmlformats.org/officeDocument/2006/relationships/image" Target="media/image13.png"/><Relationship Id="rId41" Type="http://schemas.openxmlformats.org/officeDocument/2006/relationships/image" Target="media/image34.png"/><Relationship Id="rId54" Type="http://schemas.openxmlformats.org/officeDocument/2006/relationships/image" Target="media/image47.png"/><Relationship Id="rId62" Type="http://schemas.openxmlformats.org/officeDocument/2006/relationships/comments" Target="comments.xml"/><Relationship Id="rId70" Type="http://schemas.openxmlformats.org/officeDocument/2006/relationships/hyperlink" Target="https://bdf.belgium.be/resource/static/files/international-conventions/UNCRPD/2024-09-30-observations-finales-du-comite-des-droits-des-personnes-handicapees-uncrpd.pdf" TargetMode="External"/><Relationship Id="rId75" Type="http://schemas.openxmlformats.org/officeDocument/2006/relationships/hyperlink" Target="https://www.belgium.be/fr/justice/respect_de_la_vie_privee/protection_des_donnees_personnelles/donnees_personnelles" TargetMode="External"/><Relationship Id="rId83" Type="http://schemas.openxmlformats.org/officeDocument/2006/relationships/hyperlink" Target="https://rm.coe.int/cahai-2020-23-final-etude-de-faisabilite-fr-2787-2531-2514-v-1/1680a1160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57" Type="http://schemas.openxmlformats.org/officeDocument/2006/relationships/image" Target="media/image50.png"/><Relationship Id="rId10" Type="http://schemas.openxmlformats.org/officeDocument/2006/relationships/image" Target="media/image3.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image" Target="media/image45.png"/><Relationship Id="rId60" Type="http://schemas.openxmlformats.org/officeDocument/2006/relationships/image" Target="media/image53.png"/><Relationship Id="rId65" Type="http://schemas.microsoft.com/office/2018/08/relationships/commentsExtensible" Target="commentsExtensible.xml"/><Relationship Id="rId73" Type="http://schemas.openxmlformats.org/officeDocument/2006/relationships/hyperlink" Target="C://Users/mld/Downloads/Code_of_Practice_for_GeneralPurpose_AI_Models_Transparency_Chapter_PRBovKWAFZP1cstpd8DEuwCWQQ_118120%20(1).pdf" TargetMode="External"/><Relationship Id="rId78" Type="http://schemas.openxmlformats.org/officeDocument/2006/relationships/hyperlink" Target="https://eur-lex.europa.eu/legal-content/EN/TXT/HTML/?uri=CELEX:62007CJ0553" TargetMode="External"/><Relationship Id="rId81" Type="http://schemas.openxmlformats.org/officeDocument/2006/relationships/hyperlink" Target="https://www.cultures-sante.be/outils-ressources/cap-litteratie-en-sante-organisationnelle/?utm_source=Health&amp;utm_medium=e-mail&amp;utm_content=health&amp;utm_campaign=20250331_health_FR" TargetMode="External"/><Relationship Id="rId86"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stradalex.com/fr/sl_rev_utu/toc/rdti_2020_4-fr/doc/rdti2020_4p5" TargetMode="External"/><Relationship Id="rId2" Type="http://schemas.openxmlformats.org/officeDocument/2006/relationships/hyperlink" Target="https://economie.fgov.be/nl/themas/online/artificiele-intelligentie" TargetMode="External"/><Relationship Id="rId1" Type="http://schemas.openxmlformats.org/officeDocument/2006/relationships/hyperlink" Target="https://economie.fgov.be/fr/themes/line/intelligence-artificiel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31E8A-5C70-414C-B976-028EBCEA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11844</Words>
  <Characters>67513</Characters>
  <Application>Microsoft Office Word</Application>
  <DocSecurity>0</DocSecurity>
  <Lines>562</Lines>
  <Paragraphs>158</Paragraphs>
  <ScaleCrop>false</ScaleCrop>
  <HeadingPairs>
    <vt:vector size="2" baseType="variant">
      <vt:variant>
        <vt:lpstr>Titre</vt:lpstr>
      </vt:variant>
      <vt:variant>
        <vt:i4>1</vt:i4>
      </vt:variant>
    </vt:vector>
  </HeadingPairs>
  <TitlesOfParts>
    <vt:vector size="1" baseType="lpstr">
      <vt:lpstr>Note de position - Choix du lieu de vie des personnes en situation de handicap (20/02/2023)</vt:lpstr>
    </vt:vector>
  </TitlesOfParts>
  <Company/>
  <LinksUpToDate>false</LinksUpToDate>
  <CharactersWithSpaces>79199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de position - Choix du lieu de vie des personnes en situation de handicap (20/02/2023)</dc:title>
  <dc:creator>Dossin Muriel</dc:creator>
  <cp:lastModifiedBy>Dossin Muriel</cp:lastModifiedBy>
  <cp:revision>50</cp:revision>
  <cp:lastPrinted>2025-06-16T09:43:00Z</cp:lastPrinted>
  <dcterms:created xsi:type="dcterms:W3CDTF">2025-09-03T13:03:00Z</dcterms:created>
  <dcterms:modified xsi:type="dcterms:W3CDTF">2025-09-05T12:41:00Z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2024-01-26T00:00:00Z</vt:filetime>
  </property>
  <property fmtid="{D5CDD505-2E9C-101B-9397-08002B2CF9AE}" pid="3" name="Creator">
    <vt:lpwstr>Microsoft® Word voor Microsoft 365</vt:lpwstr>
  </property>
  <property fmtid="{D5CDD505-2E9C-101B-9397-08002B2CF9AE}" pid="4" name="LastSaved">
    <vt:filetime>2025-05-28T00:00:00Z</vt:filetime>
  </property>
  <property fmtid="{D5CDD505-2E9C-101B-9397-08002B2CF9AE}" pid="5" name="Producer">
    <vt:lpwstr>Microsoft® Word voor Microsoft 365</vt:lpwstr>
  </property>
</Properties>
</file>